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1C6ABB" w14:textId="77777777" w:rsidR="00086AE0" w:rsidRPr="00D029AD" w:rsidRDefault="00086AE0" w:rsidP="00D029AD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374D78" w14:textId="77777777" w:rsidR="006A15C0" w:rsidRPr="00D029AD" w:rsidRDefault="00086AE0" w:rsidP="00D029AD">
      <w:pPr>
        <w:tabs>
          <w:tab w:val="center" w:pos="4536"/>
          <w:tab w:val="left" w:pos="8152"/>
        </w:tabs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29AD">
        <w:rPr>
          <w:rFonts w:ascii="Times New Roman" w:hAnsi="Times New Roman" w:cs="Times New Roman"/>
          <w:b/>
          <w:sz w:val="24"/>
          <w:szCs w:val="24"/>
        </w:rPr>
        <w:tab/>
      </w:r>
      <w:r w:rsidR="00534853" w:rsidRPr="00D029AD">
        <w:rPr>
          <w:rFonts w:ascii="Times New Roman" w:hAnsi="Times New Roman" w:cs="Times New Roman"/>
          <w:b/>
          <w:sz w:val="24"/>
          <w:szCs w:val="24"/>
        </w:rPr>
        <w:t>Zoznam oprávnených a neoprávnených výdavkov</w:t>
      </w:r>
      <w:r w:rsidRPr="00D029AD">
        <w:rPr>
          <w:rFonts w:ascii="Times New Roman" w:hAnsi="Times New Roman" w:cs="Times New Roman"/>
          <w:b/>
          <w:sz w:val="24"/>
          <w:szCs w:val="24"/>
        </w:rPr>
        <w:tab/>
      </w:r>
    </w:p>
    <w:p w14:paraId="4BA3BDA6" w14:textId="77777777" w:rsidR="006A15C0" w:rsidRPr="00D029AD" w:rsidRDefault="006A15C0" w:rsidP="00D029AD">
      <w:pPr>
        <w:spacing w:before="120" w:after="120" w:line="240" w:lineRule="auto"/>
        <w:jc w:val="center"/>
        <w:rPr>
          <w:rFonts w:ascii="Verdana" w:hAnsi="Verdana"/>
          <w:b/>
          <w:sz w:val="24"/>
          <w:szCs w:val="24"/>
        </w:rPr>
      </w:pPr>
      <w:r w:rsidRPr="00D029AD">
        <w:rPr>
          <w:rFonts w:ascii="Verdana" w:hAnsi="Verdana"/>
          <w:b/>
          <w:sz w:val="24"/>
          <w:szCs w:val="24"/>
        </w:rPr>
        <w:t>_____________________________________________</w:t>
      </w:r>
    </w:p>
    <w:p w14:paraId="63AF66F7" w14:textId="77777777" w:rsidR="000430D6" w:rsidRPr="00D029AD" w:rsidRDefault="000430D6" w:rsidP="00D029AD">
      <w:pPr>
        <w:spacing w:before="120" w:after="120" w:line="240" w:lineRule="auto"/>
        <w:jc w:val="both"/>
        <w:rPr>
          <w:rFonts w:ascii="Verdana" w:hAnsi="Verdana"/>
          <w:sz w:val="24"/>
          <w:szCs w:val="24"/>
        </w:rPr>
      </w:pPr>
    </w:p>
    <w:p w14:paraId="5B0DED84" w14:textId="77777777" w:rsidR="00856FB7" w:rsidRDefault="007B3B82" w:rsidP="00D029AD">
      <w:pPr>
        <w:spacing w:before="120" w:after="120" w:line="240" w:lineRule="auto"/>
        <w:jc w:val="both"/>
        <w:rPr>
          <w:ins w:id="0" w:author="Milan Matovič" w:date="2018-01-24T10:53:00Z"/>
          <w:rFonts w:ascii="Times New Roman" w:hAnsi="Times New Roman" w:cs="Times New Roman"/>
          <w:b/>
          <w:sz w:val="24"/>
          <w:szCs w:val="24"/>
        </w:rPr>
      </w:pPr>
      <w:r w:rsidRPr="00D029AD">
        <w:rPr>
          <w:rFonts w:ascii="Times New Roman" w:hAnsi="Times New Roman" w:cs="Times New Roman"/>
          <w:b/>
          <w:sz w:val="24"/>
          <w:szCs w:val="24"/>
        </w:rPr>
        <w:t>Oprávnené výdavky:</w:t>
      </w:r>
    </w:p>
    <w:p w14:paraId="5C545459" w14:textId="4A84EC90" w:rsidR="00AC031D" w:rsidRPr="00A25AB0" w:rsidRDefault="00A25AB0" w:rsidP="00AC031D">
      <w:pPr>
        <w:pStyle w:val="SRKNorm"/>
        <w:spacing w:before="120" w:after="120" w:line="276" w:lineRule="auto"/>
        <w:contextualSpacing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</w:t>
      </w:r>
      <w:r w:rsidR="00AC031D" w:rsidRPr="00A25AB0">
        <w:rPr>
          <w:rFonts w:eastAsiaTheme="minorHAnsi"/>
          <w:lang w:eastAsia="en-US"/>
        </w:rPr>
        <w:t>ecne oprávnené výdavky tohto vyzvania</w:t>
      </w:r>
      <w:r>
        <w:rPr>
          <w:rFonts w:eastAsiaTheme="minorHAnsi"/>
          <w:lang w:eastAsia="en-US"/>
        </w:rPr>
        <w:t xml:space="preserve"> musia nevyhnutne</w:t>
      </w:r>
      <w:r w:rsidR="00AC031D" w:rsidRPr="00A25AB0">
        <w:rPr>
          <w:rFonts w:eastAsiaTheme="minorHAnsi"/>
          <w:lang w:eastAsia="en-US"/>
        </w:rPr>
        <w:t xml:space="preserve"> súvisieť s procesmi implementácie Operačného programu Efektívna verejná správa (ďalej len „OP EVS“), vo väzbe na o</w:t>
      </w:r>
      <w:r w:rsidR="005151B5">
        <w:rPr>
          <w:rFonts w:eastAsiaTheme="minorHAnsi"/>
          <w:lang w:eastAsia="en-US"/>
        </w:rPr>
        <w:t xml:space="preserve">právnené oblasti intervencie a </w:t>
      </w:r>
      <w:r w:rsidR="00AC031D" w:rsidRPr="00A25AB0">
        <w:rPr>
          <w:rFonts w:eastAsiaTheme="minorHAnsi"/>
          <w:lang w:eastAsia="en-US"/>
        </w:rPr>
        <w:t>oprávnené aktivity realizácie projektu</w:t>
      </w:r>
      <w:r>
        <w:rPr>
          <w:rFonts w:eastAsiaTheme="minorHAnsi"/>
          <w:lang w:eastAsia="en-US"/>
        </w:rPr>
        <w:t xml:space="preserve"> určené vyzvaním</w:t>
      </w:r>
      <w:r w:rsidR="00AC031D" w:rsidRPr="00A25AB0">
        <w:rPr>
          <w:rFonts w:eastAsiaTheme="minorHAnsi"/>
          <w:lang w:eastAsia="en-US"/>
        </w:rPr>
        <w:t>, musia byť vykonávané osobami, ktoré sa na procesoch implementácie OP EVS podieľajú.</w:t>
      </w:r>
    </w:p>
    <w:p w14:paraId="2A34BD04" w14:textId="2A335036" w:rsidR="00AC031D" w:rsidRPr="00A25AB0" w:rsidRDefault="00AC031D" w:rsidP="00AC031D">
      <w:pPr>
        <w:pStyle w:val="SRKNorm"/>
        <w:spacing w:before="120" w:after="120" w:line="276" w:lineRule="auto"/>
        <w:contextualSpacing w:val="0"/>
        <w:rPr>
          <w:rFonts w:eastAsiaTheme="minorHAnsi"/>
          <w:lang w:eastAsia="en-US"/>
        </w:rPr>
      </w:pPr>
      <w:r w:rsidRPr="00A25AB0">
        <w:rPr>
          <w:rFonts w:eastAsiaTheme="minorHAnsi"/>
          <w:lang w:eastAsia="en-US"/>
        </w:rPr>
        <w:t xml:space="preserve">Za oprávnené </w:t>
      </w:r>
      <w:r w:rsidR="007063E8">
        <w:rPr>
          <w:rFonts w:eastAsiaTheme="minorHAnsi"/>
          <w:lang w:eastAsia="en-US"/>
        </w:rPr>
        <w:t xml:space="preserve">subjekty sa </w:t>
      </w:r>
      <w:r w:rsidR="007063E8" w:rsidRPr="00A25AB0">
        <w:rPr>
          <w:rFonts w:eastAsiaTheme="minorHAnsi"/>
          <w:lang w:eastAsia="en-US"/>
        </w:rPr>
        <w:t xml:space="preserve">vo všeobecnosti </w:t>
      </w:r>
      <w:r w:rsidR="007063E8">
        <w:rPr>
          <w:rFonts w:eastAsiaTheme="minorHAnsi"/>
          <w:lang w:eastAsia="en-US"/>
        </w:rPr>
        <w:t xml:space="preserve">považuje odbor OP EVS, organizačný odbor a odbor rozpočtu a financovania; za oprávnené </w:t>
      </w:r>
      <w:r w:rsidRPr="00A25AB0">
        <w:rPr>
          <w:rFonts w:eastAsiaTheme="minorHAnsi"/>
          <w:lang w:eastAsia="en-US"/>
        </w:rPr>
        <w:t xml:space="preserve">osoby sa považujú zamestnanci žiadateľa/prijímateľa, t.j. pracovníci odboru </w:t>
      </w:r>
      <w:r w:rsidR="00A25AB0" w:rsidRPr="00A25AB0">
        <w:rPr>
          <w:rFonts w:eastAsiaTheme="minorHAnsi"/>
          <w:lang w:eastAsia="en-US"/>
        </w:rPr>
        <w:t>OP EVS</w:t>
      </w:r>
      <w:r w:rsidRPr="00A25AB0">
        <w:rPr>
          <w:rFonts w:eastAsiaTheme="minorHAnsi"/>
          <w:lang w:eastAsia="en-US"/>
        </w:rPr>
        <w:t xml:space="preserve">, organizačného odboru (ďalej len „OO“) a odboru rozpočtu a financovania (platobná jednotka) a iné osoby, než vlastní zamestnanci žiadateľa/prijímateľa, </w:t>
      </w:r>
      <w:r w:rsidR="00A25AB0" w:rsidRPr="00A25AB0">
        <w:rPr>
          <w:rFonts w:eastAsiaTheme="minorHAnsi"/>
          <w:lang w:eastAsia="en-US"/>
        </w:rPr>
        <w:t xml:space="preserve">preukázateľne </w:t>
      </w:r>
      <w:r w:rsidRPr="00A25AB0">
        <w:rPr>
          <w:rFonts w:eastAsiaTheme="minorHAnsi"/>
          <w:lang w:eastAsia="en-US"/>
        </w:rPr>
        <w:t>podieľajúc</w:t>
      </w:r>
      <w:r w:rsidR="00A25AB0" w:rsidRPr="00A25AB0">
        <w:rPr>
          <w:rFonts w:eastAsiaTheme="minorHAnsi"/>
          <w:lang w:eastAsia="en-US"/>
        </w:rPr>
        <w:t>i</w:t>
      </w:r>
      <w:r w:rsidRPr="00A25AB0">
        <w:rPr>
          <w:rFonts w:eastAsiaTheme="minorHAnsi"/>
          <w:lang w:eastAsia="en-US"/>
        </w:rPr>
        <w:t xml:space="preserve"> sa na procesoch implementácie OP </w:t>
      </w:r>
      <w:r w:rsidR="007063E8">
        <w:rPr>
          <w:rFonts w:eastAsiaTheme="minorHAnsi"/>
          <w:lang w:eastAsia="en-US"/>
        </w:rPr>
        <w:t>EVS.</w:t>
      </w:r>
    </w:p>
    <w:p w14:paraId="57CB8FCC" w14:textId="77777777" w:rsidR="00AC031D" w:rsidRPr="00D029AD" w:rsidRDefault="00AC031D" w:rsidP="00D029AD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56BDE4" w14:textId="783E2BB5" w:rsidR="007751A4" w:rsidRPr="0090378D" w:rsidRDefault="007751A4" w:rsidP="007751A4">
      <w:pPr>
        <w:pStyle w:val="Default"/>
        <w:spacing w:after="120"/>
        <w:jc w:val="both"/>
        <w:rPr>
          <w:rFonts w:ascii="Times New Roman" w:hAnsi="Times New Roman" w:cs="Times New Roman"/>
          <w:i/>
          <w:color w:val="auto"/>
        </w:rPr>
      </w:pPr>
      <w:r w:rsidRPr="0090378D">
        <w:rPr>
          <w:rFonts w:ascii="Times New Roman" w:hAnsi="Times New Roman" w:cs="Times New Roman"/>
          <w:i/>
          <w:color w:val="auto"/>
        </w:rPr>
        <w:t>Vzdelávanie zamestnancov a režijné aktivity subjektov zabezpečujúcich riadenie a implementáciu OP EVS</w:t>
      </w:r>
      <w:r>
        <w:rPr>
          <w:rFonts w:ascii="Times New Roman" w:hAnsi="Times New Roman" w:cs="Times New Roman"/>
          <w:i/>
          <w:color w:val="auto"/>
        </w:rPr>
        <w:t xml:space="preserve"> </w:t>
      </w:r>
    </w:p>
    <w:p w14:paraId="69C20DA9" w14:textId="77777777" w:rsidR="00D029AD" w:rsidRPr="00D029AD" w:rsidRDefault="00D029AD" w:rsidP="00D029AD">
      <w:pPr>
        <w:pStyle w:val="Odsekzoznamu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>výdavky na zabezpečenie školení, kurzov, seminárov, porád, workshopov pre oprávnených zamestnancov;</w:t>
      </w:r>
    </w:p>
    <w:p w14:paraId="54930AB9" w14:textId="77777777" w:rsidR="00D029AD" w:rsidRPr="00D029AD" w:rsidRDefault="00D029AD" w:rsidP="00D029AD">
      <w:pPr>
        <w:pStyle w:val="Odsekzoznamu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>účastnícky poplatok za vzdelávacie podujatie, poplatok za vykonanie skúšky, získanie certifikátu a pod. pre oprávnených zamestnancov;</w:t>
      </w:r>
    </w:p>
    <w:p w14:paraId="280F3E7D" w14:textId="77777777" w:rsidR="00D029AD" w:rsidRPr="00D029AD" w:rsidRDefault="00D029AD" w:rsidP="00D029AD">
      <w:pPr>
        <w:pStyle w:val="Odsekzoznamu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>nájom priestorov (vrátane technického zabezpečenia a pod.);</w:t>
      </w:r>
    </w:p>
    <w:p w14:paraId="6BDD0EBC" w14:textId="77777777" w:rsidR="00D029AD" w:rsidRPr="00D029AD" w:rsidRDefault="00D029AD" w:rsidP="00D029AD">
      <w:pPr>
        <w:pStyle w:val="Odsekzoznamu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>školiaci materiál (napr. odborná literatúra, učebnice, učebné texty, publikácie, noviny, časopisy, slovníky a pod.);</w:t>
      </w:r>
    </w:p>
    <w:p w14:paraId="1A8B2D86" w14:textId="77777777" w:rsidR="00D029AD" w:rsidRPr="00D029AD" w:rsidRDefault="00D029AD" w:rsidP="00D029AD">
      <w:pPr>
        <w:pStyle w:val="Odsekzoznamu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>cestovné náhrady - tuzemské a zahraničné pracovné cesty vzťahujúce sa na oprávnených zamestnancov;</w:t>
      </w:r>
    </w:p>
    <w:p w14:paraId="685E1E75" w14:textId="77777777" w:rsidR="00D029AD" w:rsidRPr="00D029AD" w:rsidRDefault="00D029AD" w:rsidP="00D029AD">
      <w:pPr>
        <w:pStyle w:val="Odsekzoznamu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>tlmočnícka a prekladateľská činnosť</w:t>
      </w:r>
      <w:r w:rsidR="005B3DC0">
        <w:rPr>
          <w:rFonts w:ascii="Times New Roman" w:hAnsi="Times New Roman" w:cs="Times New Roman"/>
          <w:sz w:val="24"/>
          <w:szCs w:val="24"/>
        </w:rPr>
        <w:t>;</w:t>
      </w:r>
    </w:p>
    <w:p w14:paraId="7DC351DB" w14:textId="77777777" w:rsidR="000825CF" w:rsidRPr="00D029AD" w:rsidRDefault="000825CF" w:rsidP="00D029AD">
      <w:pPr>
        <w:pStyle w:val="Odsekzoznamu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>kancelársky a spotrebný materiál pre realizáciu aktivít projektu (napr. kancelársky papier, písacie potreby, šanóny, zakladače, tonery a pod.);</w:t>
      </w:r>
    </w:p>
    <w:p w14:paraId="49283937" w14:textId="77777777" w:rsidR="000825CF" w:rsidRPr="00D029AD" w:rsidRDefault="000825CF" w:rsidP="00D029AD">
      <w:pPr>
        <w:pStyle w:val="Odsekzoznamu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>výdavky za prevádzku vozidla, ktoré využívajú oprávnení zamestnanci;</w:t>
      </w:r>
    </w:p>
    <w:p w14:paraId="2727DA29" w14:textId="77777777" w:rsidR="00D0293D" w:rsidRPr="00D029AD" w:rsidRDefault="00D0293D" w:rsidP="00D029AD">
      <w:pPr>
        <w:pStyle w:val="Odsekzoznamu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>výdavky na občerstvenie</w:t>
      </w:r>
      <w:r w:rsidR="005B3DC0">
        <w:rPr>
          <w:rFonts w:ascii="Times New Roman" w:hAnsi="Times New Roman" w:cs="Times New Roman"/>
          <w:sz w:val="24"/>
          <w:szCs w:val="24"/>
        </w:rPr>
        <w:t>;</w:t>
      </w:r>
    </w:p>
    <w:p w14:paraId="3EE90EF1" w14:textId="4DA3C137" w:rsidR="000825CF" w:rsidRPr="00D029AD" w:rsidRDefault="002D0868" w:rsidP="00D029AD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>personálne výdavky – odborný personál</w:t>
      </w:r>
      <w:r w:rsidR="00514000" w:rsidRPr="00D029AD">
        <w:rPr>
          <w:rFonts w:ascii="Times New Roman" w:hAnsi="Times New Roman" w:cs="Times New Roman"/>
          <w:sz w:val="24"/>
          <w:szCs w:val="24"/>
        </w:rPr>
        <w:t xml:space="preserve"> zabezpečujúci vzdelávanie oprávnených zamestnancov</w:t>
      </w:r>
      <w:r w:rsidR="00261120">
        <w:rPr>
          <w:rFonts w:ascii="Times New Roman" w:hAnsi="Times New Roman" w:cs="Times New Roman"/>
          <w:sz w:val="24"/>
          <w:szCs w:val="24"/>
        </w:rPr>
        <w:t>;</w:t>
      </w:r>
    </w:p>
    <w:p w14:paraId="0DEF084C" w14:textId="77777777" w:rsidR="008A0560" w:rsidRPr="00D029AD" w:rsidRDefault="008A0560" w:rsidP="00D029AD">
      <w:pPr>
        <w:spacing w:before="120" w:after="120" w:line="240" w:lineRule="auto"/>
        <w:jc w:val="both"/>
        <w:rPr>
          <w:sz w:val="24"/>
          <w:szCs w:val="24"/>
          <w:highlight w:val="yellow"/>
          <w:lang w:eastAsia="sk-SK"/>
        </w:rPr>
      </w:pPr>
    </w:p>
    <w:p w14:paraId="2AA84440" w14:textId="5BBCE3A7" w:rsidR="008A0560" w:rsidRPr="00D029AD" w:rsidRDefault="00D029AD" w:rsidP="00D029AD">
      <w:pPr>
        <w:pStyle w:val="Odsekzoznamu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lastRenderedPageBreak/>
        <w:t>n</w:t>
      </w:r>
      <w:r w:rsidR="008A0560" w:rsidRPr="00D029AD">
        <w:rPr>
          <w:rFonts w:ascii="Times New Roman" w:hAnsi="Times New Roman" w:cs="Times New Roman"/>
          <w:sz w:val="24"/>
          <w:szCs w:val="24"/>
        </w:rPr>
        <w:t>ákup kníh, časopisov, novín, učebníc a</w:t>
      </w:r>
      <w:r w:rsidR="005B3DC0">
        <w:rPr>
          <w:rFonts w:ascii="Times New Roman" w:hAnsi="Times New Roman" w:cs="Times New Roman"/>
          <w:sz w:val="24"/>
          <w:szCs w:val="24"/>
        </w:rPr>
        <w:t> </w:t>
      </w:r>
      <w:r w:rsidR="008A0560" w:rsidRPr="00D029AD">
        <w:rPr>
          <w:rFonts w:ascii="Times New Roman" w:hAnsi="Times New Roman" w:cs="Times New Roman"/>
          <w:sz w:val="24"/>
          <w:szCs w:val="24"/>
        </w:rPr>
        <w:t>pomôcok</w:t>
      </w:r>
      <w:r w:rsidR="005B3DC0">
        <w:rPr>
          <w:rFonts w:ascii="Times New Roman" w:hAnsi="Times New Roman" w:cs="Times New Roman"/>
          <w:sz w:val="24"/>
          <w:szCs w:val="24"/>
        </w:rPr>
        <w:t>.</w:t>
      </w:r>
    </w:p>
    <w:p w14:paraId="144F04F3" w14:textId="77777777" w:rsidR="008A0560" w:rsidRPr="00D029AD" w:rsidRDefault="008A0560" w:rsidP="00D029AD">
      <w:pPr>
        <w:pStyle w:val="Odsekzoznamu"/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E980C85" w14:textId="249776E6" w:rsidR="007751A4" w:rsidRPr="00D029AD" w:rsidRDefault="007751A4" w:rsidP="007751A4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Monitorovanie a hodnotenie </w:t>
      </w:r>
      <w:r w:rsidRPr="00D029AD">
        <w:rPr>
          <w:rFonts w:ascii="Times New Roman" w:hAnsi="Times New Roman" w:cs="Times New Roman"/>
          <w:i/>
          <w:sz w:val="24"/>
          <w:szCs w:val="24"/>
        </w:rPr>
        <w:t xml:space="preserve">operačného programu </w:t>
      </w:r>
    </w:p>
    <w:p w14:paraId="367D8C82" w14:textId="2DC01FFE" w:rsidR="008A0560" w:rsidRPr="00D029AD" w:rsidRDefault="008A0560" w:rsidP="00D029AD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DD64EFF" w14:textId="41C6ADB2" w:rsidR="00A54B59" w:rsidRDefault="00A54B59" w:rsidP="00A54B59">
      <w:pPr>
        <w:pStyle w:val="SRKNorm"/>
        <w:numPr>
          <w:ilvl w:val="0"/>
          <w:numId w:val="3"/>
        </w:numPr>
        <w:spacing w:before="120" w:after="120"/>
        <w:contextualSpacing w:val="0"/>
        <w:rPr>
          <w:noProof/>
          <w:lang w:eastAsia="x-none"/>
        </w:rPr>
      </w:pPr>
      <w:r>
        <w:rPr>
          <w:rFonts w:eastAsiaTheme="minorHAnsi"/>
          <w:lang w:eastAsia="en-US"/>
        </w:rPr>
        <w:t>z</w:t>
      </w:r>
      <w:r w:rsidRPr="00D029AD">
        <w:rPr>
          <w:rFonts w:eastAsiaTheme="minorHAnsi"/>
          <w:lang w:eastAsia="en-US"/>
        </w:rPr>
        <w:t>abezpečenie povinných hodnotení v súlade s čl. 54 a 56 všeobecného nariadenia a v súlade so Systémom riadenia EŠIF v programovom období 2014</w:t>
      </w:r>
      <w:r>
        <w:rPr>
          <w:noProof/>
          <w:lang w:eastAsia="x-none"/>
        </w:rPr>
        <w:t xml:space="preserve">. </w:t>
      </w:r>
    </w:p>
    <w:p w14:paraId="11A14AD5" w14:textId="2E653089" w:rsidR="00A54B59" w:rsidRPr="00D4491E" w:rsidRDefault="00A54B59" w:rsidP="00471933">
      <w:pPr>
        <w:ind w:left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D4491E">
        <w:rPr>
          <w:rFonts w:ascii="Times New Roman" w:hAnsi="Times New Roman" w:cs="Times New Roman"/>
          <w:sz w:val="24"/>
          <w:szCs w:val="24"/>
        </w:rPr>
        <w:t xml:space="preserve">Na základe aktuálneho </w:t>
      </w:r>
      <w:r w:rsidRPr="00D4491E">
        <w:rPr>
          <w:rFonts w:ascii="Times New Roman" w:hAnsi="Times New Roman" w:cs="Times New Roman"/>
          <w:sz w:val="24"/>
          <w:szCs w:val="24"/>
          <w:lang w:eastAsia="x-none"/>
        </w:rPr>
        <w:t>Plánu hodnotení OP EVS pre programové obdobie 2014-2020</w:t>
      </w:r>
      <w:r w:rsidRPr="00D4491E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  <w:r w:rsidRPr="00D4491E">
        <w:rPr>
          <w:rFonts w:ascii="Times New Roman" w:hAnsi="Times New Roman" w:cs="Times New Roman"/>
          <w:sz w:val="24"/>
          <w:szCs w:val="24"/>
          <w:lang w:eastAsia="x-none"/>
        </w:rPr>
        <w:t xml:space="preserve">sú oprávnené výdavky na </w:t>
      </w:r>
      <w:r w:rsidR="00D34C96" w:rsidRPr="00D4491E">
        <w:rPr>
          <w:rFonts w:ascii="Times New Roman" w:hAnsi="Times New Roman" w:cs="Times New Roman"/>
          <w:sz w:val="24"/>
          <w:szCs w:val="24"/>
          <w:lang w:eastAsia="x-none"/>
        </w:rPr>
        <w:t>zabezpečenie</w:t>
      </w:r>
      <w:r w:rsidRPr="00D4491E">
        <w:rPr>
          <w:rFonts w:ascii="Times New Roman" w:hAnsi="Times New Roman" w:cs="Times New Roman"/>
          <w:sz w:val="24"/>
          <w:szCs w:val="24"/>
          <w:lang w:eastAsia="x-none"/>
        </w:rPr>
        <w:t xml:space="preserve"> nasledovných typov hodnotení:</w:t>
      </w:r>
    </w:p>
    <w:p w14:paraId="73C077B6" w14:textId="77777777" w:rsidR="00A54B59" w:rsidRPr="00D4491E" w:rsidRDefault="00A54B59" w:rsidP="00471933">
      <w:pPr>
        <w:pStyle w:val="SRKNorm"/>
        <w:numPr>
          <w:ilvl w:val="0"/>
          <w:numId w:val="3"/>
        </w:numPr>
        <w:spacing w:before="120" w:after="120"/>
        <w:ind w:left="1134"/>
        <w:contextualSpacing w:val="0"/>
        <w:rPr>
          <w:lang w:eastAsia="en-US"/>
        </w:rPr>
      </w:pPr>
      <w:r w:rsidRPr="00D4491E">
        <w:rPr>
          <w:rFonts w:eastAsiaTheme="minorHAnsi"/>
          <w:lang w:eastAsia="en-US"/>
        </w:rPr>
        <w:t>Pravidelné hodnotenie plnenia čiastkových cieľov na úrovni prioritných osí OP EVS (priebežné hodnotenie výkonnosti OP),</w:t>
      </w:r>
    </w:p>
    <w:p w14:paraId="39BD7302" w14:textId="77777777" w:rsidR="00A54B59" w:rsidRPr="00D4491E" w:rsidRDefault="00A54B59" w:rsidP="00471933">
      <w:pPr>
        <w:pStyle w:val="SRKNorm"/>
        <w:numPr>
          <w:ilvl w:val="0"/>
          <w:numId w:val="3"/>
        </w:numPr>
        <w:spacing w:before="120" w:after="120"/>
        <w:ind w:left="1134"/>
        <w:contextualSpacing w:val="0"/>
        <w:rPr>
          <w:lang w:eastAsia="en-US"/>
        </w:rPr>
      </w:pPr>
      <w:r w:rsidRPr="00D4491E">
        <w:rPr>
          <w:rFonts w:eastAsiaTheme="minorHAnsi"/>
          <w:lang w:eastAsia="en-US"/>
        </w:rPr>
        <w:t>Hodnotenie efektívnosti a účinnosti OP,</w:t>
      </w:r>
    </w:p>
    <w:p w14:paraId="33F1F12A" w14:textId="77777777" w:rsidR="00A54B59" w:rsidRPr="00D4491E" w:rsidRDefault="00A54B59" w:rsidP="00471933">
      <w:pPr>
        <w:pStyle w:val="SRKNorm"/>
        <w:numPr>
          <w:ilvl w:val="0"/>
          <w:numId w:val="3"/>
        </w:numPr>
        <w:spacing w:before="120" w:after="120"/>
        <w:ind w:left="1134"/>
        <w:contextualSpacing w:val="0"/>
        <w:rPr>
          <w:lang w:eastAsia="en-US"/>
        </w:rPr>
      </w:pPr>
      <w:r w:rsidRPr="00D4491E">
        <w:rPr>
          <w:rFonts w:eastAsiaTheme="minorHAnsi"/>
          <w:lang w:eastAsia="en-US"/>
        </w:rPr>
        <w:t>Hodnotenie dopadov v oblasti skvalitnených systémov a optimalizovaných procesov VS,</w:t>
      </w:r>
    </w:p>
    <w:p w14:paraId="63BD9F23" w14:textId="77777777" w:rsidR="00A54B59" w:rsidRPr="00D4491E" w:rsidRDefault="00A54B59" w:rsidP="00471933">
      <w:pPr>
        <w:pStyle w:val="SRKNorm"/>
        <w:numPr>
          <w:ilvl w:val="0"/>
          <w:numId w:val="3"/>
        </w:numPr>
        <w:spacing w:before="120" w:after="120"/>
        <w:ind w:left="1134"/>
        <w:contextualSpacing w:val="0"/>
        <w:rPr>
          <w:lang w:eastAsia="en-US"/>
        </w:rPr>
      </w:pPr>
      <w:r w:rsidRPr="00D4491E">
        <w:rPr>
          <w:rFonts w:eastAsiaTheme="minorHAnsi"/>
          <w:lang w:eastAsia="en-US"/>
        </w:rPr>
        <w:t>Hodnotenie dopadov OP v oblasti optimalizovaných procesov,</w:t>
      </w:r>
    </w:p>
    <w:p w14:paraId="7C8EFB78" w14:textId="77777777" w:rsidR="00A54B59" w:rsidRPr="00D4491E" w:rsidRDefault="00A54B59" w:rsidP="00471933">
      <w:pPr>
        <w:pStyle w:val="SRKNorm"/>
        <w:numPr>
          <w:ilvl w:val="0"/>
          <w:numId w:val="3"/>
        </w:numPr>
        <w:spacing w:before="120" w:after="120"/>
        <w:ind w:left="1134"/>
        <w:contextualSpacing w:val="0"/>
        <w:rPr>
          <w:lang w:eastAsia="en-US"/>
        </w:rPr>
      </w:pPr>
      <w:r w:rsidRPr="00D4491E">
        <w:rPr>
          <w:rFonts w:eastAsiaTheme="minorHAnsi"/>
          <w:lang w:eastAsia="en-US"/>
        </w:rPr>
        <w:t>Hodnotenie dopadov v oblasti modernizovaných ľudských zdrojov a zvýšených kompetencií zamestnancov,</w:t>
      </w:r>
    </w:p>
    <w:p w14:paraId="1452312B" w14:textId="77777777" w:rsidR="00A54B59" w:rsidRPr="00D4491E" w:rsidRDefault="00A54B59" w:rsidP="00471933">
      <w:pPr>
        <w:pStyle w:val="SRKNorm"/>
        <w:numPr>
          <w:ilvl w:val="0"/>
          <w:numId w:val="3"/>
        </w:numPr>
        <w:spacing w:before="120" w:after="120"/>
        <w:ind w:left="1134"/>
        <w:contextualSpacing w:val="0"/>
        <w:rPr>
          <w:lang w:eastAsia="en-US"/>
        </w:rPr>
      </w:pPr>
      <w:r w:rsidRPr="00D4491E">
        <w:rPr>
          <w:rFonts w:eastAsiaTheme="minorHAnsi"/>
          <w:lang w:eastAsia="en-US"/>
        </w:rPr>
        <w:t>Hodnotenie dopadov OP v oblasti ĽZ a zvýšených kompetencií zamestnancov,</w:t>
      </w:r>
    </w:p>
    <w:p w14:paraId="3034FACA" w14:textId="77777777" w:rsidR="00A54B59" w:rsidRPr="00D4491E" w:rsidRDefault="00A54B59" w:rsidP="00471933">
      <w:pPr>
        <w:pStyle w:val="SRKNorm"/>
        <w:numPr>
          <w:ilvl w:val="0"/>
          <w:numId w:val="3"/>
        </w:numPr>
        <w:spacing w:before="120" w:after="120"/>
        <w:ind w:left="1134"/>
        <w:contextualSpacing w:val="0"/>
        <w:rPr>
          <w:lang w:eastAsia="en-US"/>
        </w:rPr>
      </w:pPr>
      <w:r w:rsidRPr="00D4491E">
        <w:rPr>
          <w:rFonts w:eastAsiaTheme="minorHAnsi"/>
          <w:lang w:eastAsia="en-US"/>
        </w:rPr>
        <w:t>Hodnotenie dopadov v oblasti transparentného a efektívneho uplatňovania pravidiel verejného obstarávania a dôsledného uplatňovania princípov 3E,</w:t>
      </w:r>
    </w:p>
    <w:p w14:paraId="7B85EBC0" w14:textId="77777777" w:rsidR="00A54B59" w:rsidRPr="00D4491E" w:rsidRDefault="00A54B59" w:rsidP="00471933">
      <w:pPr>
        <w:pStyle w:val="SRKNorm"/>
        <w:numPr>
          <w:ilvl w:val="0"/>
          <w:numId w:val="3"/>
        </w:numPr>
        <w:spacing w:before="120" w:after="120"/>
        <w:ind w:left="1134"/>
        <w:contextualSpacing w:val="0"/>
        <w:rPr>
          <w:lang w:eastAsia="en-US"/>
        </w:rPr>
      </w:pPr>
      <w:r w:rsidRPr="00D4491E">
        <w:rPr>
          <w:rFonts w:eastAsiaTheme="minorHAnsi"/>
          <w:lang w:eastAsia="en-US"/>
        </w:rPr>
        <w:t>Hodnotenie dopadov v oblasti zvýšenej efektívnosti súdneho systému a v oblasti zvýšenej kvality a posilnenej nezávislosti súdneho systému,</w:t>
      </w:r>
    </w:p>
    <w:p w14:paraId="5BB212D1" w14:textId="77777777" w:rsidR="00A54B59" w:rsidRPr="00D4491E" w:rsidRDefault="00A54B59" w:rsidP="00471933">
      <w:pPr>
        <w:pStyle w:val="SRKNorm"/>
        <w:numPr>
          <w:ilvl w:val="0"/>
          <w:numId w:val="3"/>
        </w:numPr>
        <w:spacing w:before="120" w:after="120"/>
        <w:ind w:left="1134"/>
        <w:contextualSpacing w:val="0"/>
        <w:rPr>
          <w:lang w:eastAsia="en-US"/>
        </w:rPr>
      </w:pPr>
      <w:r w:rsidRPr="00D4491E">
        <w:rPr>
          <w:rFonts w:eastAsiaTheme="minorHAnsi"/>
          <w:lang w:eastAsia="en-US"/>
        </w:rPr>
        <w:t>Hodnotenie dopadov v oblasti zamedzenia korupcie a podpory transparentnosti,</w:t>
      </w:r>
    </w:p>
    <w:p w14:paraId="5988D5AF" w14:textId="77777777" w:rsidR="00A54B59" w:rsidRPr="00D4491E" w:rsidRDefault="00A54B59" w:rsidP="00471933">
      <w:pPr>
        <w:pStyle w:val="SRKNorm"/>
        <w:numPr>
          <w:ilvl w:val="0"/>
          <w:numId w:val="3"/>
        </w:numPr>
        <w:spacing w:before="120" w:after="120"/>
        <w:ind w:left="1134"/>
        <w:contextualSpacing w:val="0"/>
        <w:rPr>
          <w:lang w:eastAsia="en-US"/>
        </w:rPr>
      </w:pPr>
      <w:r w:rsidRPr="00D4491E">
        <w:rPr>
          <w:rFonts w:eastAsiaTheme="minorHAnsi"/>
          <w:lang w:eastAsia="en-US"/>
        </w:rPr>
        <w:t>Hodnotenie dopadov v oblasti podpory partnerstva a sociálneho dialógu,</w:t>
      </w:r>
    </w:p>
    <w:p w14:paraId="717A7AC8" w14:textId="77777777" w:rsidR="00A54B59" w:rsidRPr="00D4491E" w:rsidRDefault="00A54B59" w:rsidP="00471933">
      <w:pPr>
        <w:pStyle w:val="SRKNorm"/>
        <w:numPr>
          <w:ilvl w:val="0"/>
          <w:numId w:val="3"/>
        </w:numPr>
        <w:spacing w:before="120" w:after="120"/>
        <w:ind w:left="1134"/>
        <w:contextualSpacing w:val="0"/>
        <w:rPr>
          <w:lang w:eastAsia="en-US"/>
        </w:rPr>
      </w:pPr>
      <w:r w:rsidRPr="00D4491E">
        <w:rPr>
          <w:rFonts w:eastAsiaTheme="minorHAnsi"/>
          <w:lang w:eastAsia="en-US"/>
        </w:rPr>
        <w:t>Hodnotenie dopadov v oblasti hodnotenia dopadov regulačných rámcov,</w:t>
      </w:r>
    </w:p>
    <w:p w14:paraId="02C52D31" w14:textId="77777777" w:rsidR="00A54B59" w:rsidRPr="00D4491E" w:rsidRDefault="00A54B59" w:rsidP="00471933">
      <w:pPr>
        <w:pStyle w:val="SRKNorm"/>
        <w:numPr>
          <w:ilvl w:val="0"/>
          <w:numId w:val="3"/>
        </w:numPr>
        <w:spacing w:before="120" w:after="120"/>
        <w:ind w:left="1134"/>
        <w:contextualSpacing w:val="0"/>
        <w:rPr>
          <w:lang w:eastAsia="en-US"/>
        </w:rPr>
      </w:pPr>
      <w:r w:rsidRPr="00D4491E">
        <w:rPr>
          <w:rFonts w:eastAsiaTheme="minorHAnsi"/>
          <w:lang w:eastAsia="en-US"/>
        </w:rPr>
        <w:t>Hodnotenie sociálnych a ekonomických dopadov opatrení OP EVS.</w:t>
      </w:r>
    </w:p>
    <w:p w14:paraId="61635EE1" w14:textId="77777777" w:rsidR="00A54B59" w:rsidRPr="00A5305E" w:rsidRDefault="00A54B59" w:rsidP="00A54B59">
      <w:pPr>
        <w:ind w:left="708"/>
        <w:rPr>
          <w:lang w:eastAsia="x-none"/>
        </w:rPr>
      </w:pPr>
    </w:p>
    <w:p w14:paraId="3C3BD2C7" w14:textId="71F67E14" w:rsidR="00A54B59" w:rsidRPr="00D029AD" w:rsidRDefault="00A54B59" w:rsidP="00A54B59">
      <w:pPr>
        <w:pStyle w:val="SRKNorm"/>
        <w:spacing w:before="120" w:after="120"/>
        <w:contextualSpacing w:val="0"/>
        <w:rPr>
          <w:rFonts w:eastAsiaTheme="minorHAnsi"/>
          <w:lang w:eastAsia="en-US"/>
        </w:rPr>
      </w:pPr>
      <w:r w:rsidRPr="00D029AD">
        <w:rPr>
          <w:rFonts w:eastAsiaTheme="minorHAnsi"/>
          <w:lang w:eastAsia="en-US"/>
        </w:rPr>
        <w:t xml:space="preserve">Počet naplánovaných hodnotení, výber metód, časový harmonogram atď. sa môže v čase vykonávania OP EVS meniť a môžu sa zrealizovať aj ad hoc hodnotenia v nadväznosti na vzniknutú situáciu, resp. potrebu v danom čase na </w:t>
      </w:r>
      <w:r>
        <w:rPr>
          <w:rFonts w:eastAsiaTheme="minorHAnsi"/>
          <w:lang w:eastAsia="en-US"/>
        </w:rPr>
        <w:t>základe požiadavky RO, CKO a EK;</w:t>
      </w:r>
    </w:p>
    <w:p w14:paraId="33F61638" w14:textId="5E12027E" w:rsidR="007751A4" w:rsidRPr="007751A4" w:rsidRDefault="00A54B59" w:rsidP="00A54B59">
      <w:pPr>
        <w:pStyle w:val="SRKNorm"/>
        <w:numPr>
          <w:ilvl w:val="0"/>
          <w:numId w:val="3"/>
        </w:numPr>
        <w:spacing w:before="120" w:after="120"/>
        <w:contextualSpacing w:val="0"/>
      </w:pPr>
      <w:r>
        <w:rPr>
          <w:rFonts w:eastAsiaTheme="minorHAnsi"/>
          <w:lang w:eastAsia="en-US"/>
        </w:rPr>
        <w:t>o</w:t>
      </w:r>
      <w:r w:rsidRPr="00D029AD">
        <w:rPr>
          <w:rFonts w:eastAsiaTheme="minorHAnsi"/>
          <w:lang w:eastAsia="en-US"/>
        </w:rPr>
        <w:t>právneným výdavkom je aj zabezpečenie ad hoc hodnotení, štúdií, expertíz, analýz, prieskumov v nadväznosti na vzniknutú situáciu (napr. na základe rokovania komisie pri monitorovacom výbore, pracovných skupín, odborného a právneho poradenstva; plnenia úloh v súlade s metodickými usmerneniami CKO, CO a RO pre OP EVS, resp. riešenia otázok vzniknutých v priebehu implementácie príslušných častí OP EVS</w:t>
      </w:r>
      <w:r>
        <w:rPr>
          <w:rFonts w:eastAsiaTheme="minorHAnsi"/>
          <w:lang w:eastAsia="en-US"/>
        </w:rPr>
        <w:t>);</w:t>
      </w:r>
    </w:p>
    <w:p w14:paraId="038B9E08" w14:textId="77777777" w:rsidR="007751A4" w:rsidRDefault="007751A4" w:rsidP="007751A4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A5BDF6" w14:textId="4B66830B" w:rsidR="00067A02" w:rsidRDefault="00067A02" w:rsidP="007751A4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564A20" w14:textId="77777777" w:rsidR="00067A02" w:rsidRPr="00D029AD" w:rsidRDefault="00067A02" w:rsidP="007751A4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3A3F7F" w14:textId="77777777" w:rsidR="007751A4" w:rsidRPr="00A5305E" w:rsidRDefault="007751A4" w:rsidP="007751A4">
      <w:pPr>
        <w:pStyle w:val="SRKNorm"/>
        <w:spacing w:before="120" w:after="120"/>
        <w:contextualSpacing w:val="0"/>
      </w:pPr>
      <w:r w:rsidRPr="00A5305E">
        <w:rPr>
          <w:i/>
        </w:rPr>
        <w:lastRenderedPageBreak/>
        <w:t>Informovanie a komunikácia na úrovni riadiaceho orgánu</w:t>
      </w:r>
    </w:p>
    <w:p w14:paraId="621B8948" w14:textId="772F87D0" w:rsidR="00D029AD" w:rsidRPr="001647B1" w:rsidRDefault="001D45AA" w:rsidP="00D34C96">
      <w:pPr>
        <w:pStyle w:val="SRKNorm"/>
        <w:numPr>
          <w:ilvl w:val="0"/>
          <w:numId w:val="3"/>
        </w:numPr>
        <w:spacing w:before="120" w:after="120"/>
        <w:contextualSpacing w:val="0"/>
      </w:pPr>
      <w:r w:rsidRPr="001647B1">
        <w:t xml:space="preserve">zakúpenie inzertného priestoru (printová inzercia, regionálne TV stanice, reklamný </w:t>
      </w:r>
      <w:r w:rsidR="0039449F" w:rsidRPr="001647B1">
        <w:t xml:space="preserve">vysielací čas, </w:t>
      </w:r>
      <w:r w:rsidRPr="001647B1">
        <w:t xml:space="preserve"> vysielanie na rozhlasových staniciach s celoslovenskou a regionálnou pôsobnosťou, texto</w:t>
      </w:r>
      <w:r w:rsidR="00D029AD" w:rsidRPr="001647B1">
        <w:t>vá reklama - online PR články</w:t>
      </w:r>
      <w:r w:rsidR="0039449F" w:rsidRPr="001647B1">
        <w:t>, online inzercia (banner, video a pod.), FB OP EVS kampaň – sociálne siete</w:t>
      </w:r>
      <w:r w:rsidR="00D029AD" w:rsidRPr="001647B1">
        <w:t>);</w:t>
      </w:r>
    </w:p>
    <w:p w14:paraId="08A15FE7" w14:textId="130075C4" w:rsidR="007751A4" w:rsidRDefault="0039449F" w:rsidP="00D34C96">
      <w:pPr>
        <w:pStyle w:val="SRKNorm"/>
        <w:numPr>
          <w:ilvl w:val="0"/>
          <w:numId w:val="3"/>
        </w:numPr>
        <w:spacing w:before="120" w:after="120"/>
        <w:ind w:left="708"/>
        <w:contextualSpacing w:val="0"/>
      </w:pPr>
      <w:r w:rsidRPr="007751A4">
        <w:t xml:space="preserve">grafické spracovanie, produkcia a tlač informačných materiálov (brožúry, </w:t>
      </w:r>
      <w:r w:rsidR="004D14FF" w:rsidRPr="007751A4">
        <w:t>letáky</w:t>
      </w:r>
      <w:r w:rsidRPr="007751A4">
        <w:t xml:space="preserve"> a pod.</w:t>
      </w:r>
      <w:r w:rsidRPr="001647B1">
        <w:t>)</w:t>
      </w:r>
      <w:r w:rsidR="001D45AA" w:rsidRPr="001647B1">
        <w:t>produkcia spotov</w:t>
      </w:r>
      <w:r w:rsidR="00D029AD" w:rsidRPr="001647B1">
        <w:t xml:space="preserve"> (TV a</w:t>
      </w:r>
      <w:r w:rsidRPr="001647B1">
        <w:t> </w:t>
      </w:r>
      <w:r w:rsidR="00D029AD" w:rsidRPr="001647B1">
        <w:t>rádio</w:t>
      </w:r>
      <w:r w:rsidRPr="001647B1">
        <w:t>, online banner, online PR článok, TV reportáž a pod.</w:t>
      </w:r>
      <w:r w:rsidR="00D029AD" w:rsidRPr="001647B1">
        <w:t>);</w:t>
      </w:r>
    </w:p>
    <w:p w14:paraId="0B22E941" w14:textId="47DA4231" w:rsidR="001D45AA" w:rsidRPr="001647B1" w:rsidRDefault="0039449F" w:rsidP="00D34C96">
      <w:pPr>
        <w:pStyle w:val="SRKNorm"/>
        <w:numPr>
          <w:ilvl w:val="0"/>
          <w:numId w:val="3"/>
        </w:numPr>
        <w:spacing w:before="120" w:after="120"/>
        <w:ind w:left="708"/>
        <w:contextualSpacing w:val="0"/>
      </w:pPr>
      <w:r w:rsidRPr="007751A4">
        <w:t>konferencie, informačné semináre, sympózia, kultúrne podujatia, metodické dni ;</w:t>
      </w:r>
    </w:p>
    <w:p w14:paraId="555B2B11" w14:textId="77777777" w:rsidR="001D45AA" w:rsidRPr="001647B1" w:rsidRDefault="001D45AA" w:rsidP="00D029AD">
      <w:pPr>
        <w:pStyle w:val="SRKNorm"/>
        <w:numPr>
          <w:ilvl w:val="0"/>
          <w:numId w:val="3"/>
        </w:numPr>
        <w:spacing w:before="120" w:after="120"/>
        <w:contextualSpacing w:val="0"/>
      </w:pPr>
      <w:r w:rsidRPr="001647B1">
        <w:t xml:space="preserve">nájom dopravných prostriedkov </w:t>
      </w:r>
      <w:r w:rsidR="00D029AD" w:rsidRPr="001647B1">
        <w:t>(autobus, mikrobus);</w:t>
      </w:r>
      <w:r w:rsidRPr="001647B1">
        <w:t xml:space="preserve"> </w:t>
      </w:r>
    </w:p>
    <w:p w14:paraId="25901DD1" w14:textId="77777777" w:rsidR="001D45AA" w:rsidRPr="00D029AD" w:rsidRDefault="001D45AA" w:rsidP="00D029AD">
      <w:pPr>
        <w:pStyle w:val="SRKNorm"/>
        <w:numPr>
          <w:ilvl w:val="0"/>
          <w:numId w:val="3"/>
        </w:numPr>
        <w:spacing w:before="120" w:after="120"/>
        <w:contextualSpacing w:val="0"/>
      </w:pPr>
      <w:r w:rsidRPr="00D029AD">
        <w:t>nájom prevádzkových strojov, prístrojov, zariadení</w:t>
      </w:r>
      <w:r w:rsidR="00D029AD">
        <w:t xml:space="preserve"> (ozvučovacia technika);</w:t>
      </w:r>
      <w:r w:rsidRPr="00D029AD">
        <w:t xml:space="preserve"> </w:t>
      </w:r>
    </w:p>
    <w:p w14:paraId="24D4B152" w14:textId="77777777" w:rsidR="001D45AA" w:rsidRPr="00D029AD" w:rsidRDefault="001D45AA" w:rsidP="00D029AD">
      <w:pPr>
        <w:pStyle w:val="SRKNorm"/>
        <w:numPr>
          <w:ilvl w:val="0"/>
          <w:numId w:val="3"/>
        </w:numPr>
        <w:spacing w:before="120" w:after="120"/>
        <w:contextualSpacing w:val="0"/>
      </w:pPr>
      <w:r w:rsidRPr="00D029AD">
        <w:t>nájom priestorov (vrátane technického zabezpečenia, informačných materiálov a pitného režimu, súvisiacich so zabezpeče</w:t>
      </w:r>
      <w:r w:rsidR="00D029AD">
        <w:t>ním vyššie uvedených stretnutí);</w:t>
      </w:r>
    </w:p>
    <w:p w14:paraId="0EA35AD4" w14:textId="77777777" w:rsidR="001D45AA" w:rsidRPr="00D029AD" w:rsidRDefault="001D45AA" w:rsidP="00D029AD">
      <w:pPr>
        <w:pStyle w:val="SRKNorm"/>
        <w:numPr>
          <w:ilvl w:val="0"/>
          <w:numId w:val="3"/>
        </w:numPr>
        <w:spacing w:before="120" w:after="120"/>
        <w:contextualSpacing w:val="0"/>
      </w:pPr>
      <w:r w:rsidRPr="00D029AD">
        <w:t>všeobecné služby (tlačiarenské, nahrávanie a ozvučenie, výroba informačných tabúľ, bannerov, rollupov</w:t>
      </w:r>
      <w:r w:rsidR="00D029AD">
        <w:t>);</w:t>
      </w:r>
    </w:p>
    <w:p w14:paraId="2BE027CC" w14:textId="77777777" w:rsidR="001D45AA" w:rsidRPr="00D029AD" w:rsidRDefault="001D45AA" w:rsidP="00D029AD">
      <w:pPr>
        <w:pStyle w:val="SRKNorm"/>
        <w:numPr>
          <w:ilvl w:val="0"/>
          <w:numId w:val="3"/>
        </w:numPr>
        <w:spacing w:before="120" w:after="120"/>
        <w:contextualSpacing w:val="0"/>
      </w:pPr>
      <w:r w:rsidRPr="00D029AD">
        <w:t>tlmočnícka a prekladateľská činnosť</w:t>
      </w:r>
      <w:r w:rsidR="00D029AD">
        <w:t>;</w:t>
      </w:r>
    </w:p>
    <w:p w14:paraId="51637A1A" w14:textId="77777777" w:rsidR="001D45AA" w:rsidRPr="00D029AD" w:rsidRDefault="001D45AA" w:rsidP="00D029AD">
      <w:pPr>
        <w:pStyle w:val="SRKNorm"/>
        <w:numPr>
          <w:ilvl w:val="0"/>
          <w:numId w:val="3"/>
        </w:numPr>
        <w:spacing w:before="120" w:after="120"/>
        <w:contextualSpacing w:val="0"/>
      </w:pPr>
      <w:r w:rsidRPr="00D029AD">
        <w:t>reprezentačné výdavky (cat</w:t>
      </w:r>
      <w:r w:rsidR="00D029AD">
        <w:t>eringové a konferenčné služby);</w:t>
      </w:r>
    </w:p>
    <w:p w14:paraId="70500BBD" w14:textId="233AE069" w:rsidR="00D029AD" w:rsidRDefault="001D45AA" w:rsidP="00D34C96">
      <w:pPr>
        <w:pStyle w:val="SRKNorm"/>
        <w:numPr>
          <w:ilvl w:val="0"/>
          <w:numId w:val="3"/>
        </w:numPr>
        <w:spacing w:before="120" w:after="120"/>
        <w:contextualSpacing w:val="0"/>
      </w:pPr>
      <w:r w:rsidRPr="00D029AD">
        <w:t xml:space="preserve">nákup </w:t>
      </w:r>
      <w:r w:rsidR="00D029AD">
        <w:t>a výroba propagačných predmetov</w:t>
      </w:r>
      <w:r w:rsidR="0039449F">
        <w:t>, rollupov, stojanov a press- stien;</w:t>
      </w:r>
    </w:p>
    <w:p w14:paraId="49DF38C3" w14:textId="77777777" w:rsidR="001D45AA" w:rsidRPr="00D029AD" w:rsidRDefault="001D45AA" w:rsidP="00D34C96">
      <w:pPr>
        <w:pStyle w:val="SRKNorm"/>
        <w:numPr>
          <w:ilvl w:val="0"/>
          <w:numId w:val="3"/>
        </w:numPr>
        <w:spacing w:before="120" w:after="120"/>
        <w:contextualSpacing w:val="0"/>
      </w:pPr>
      <w:r w:rsidRPr="00D029AD">
        <w:t>cestovné náhrady - tuzemské a zahraničné pracovné cesty vzťahujúce sa na oprávnených zamestnancov;</w:t>
      </w:r>
    </w:p>
    <w:p w14:paraId="4C5A6B05" w14:textId="77777777" w:rsidR="007C3CB7" w:rsidRPr="00D029AD" w:rsidRDefault="007C3CB7" w:rsidP="00D029A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C888FD" w14:textId="77777777" w:rsidR="004E0E80" w:rsidRPr="00D029AD" w:rsidRDefault="00340E09" w:rsidP="00D029AD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9AD">
        <w:rPr>
          <w:rFonts w:ascii="Times New Roman" w:hAnsi="Times New Roman" w:cs="Times New Roman"/>
          <w:b/>
          <w:sz w:val="24"/>
          <w:szCs w:val="24"/>
        </w:rPr>
        <w:t>Neoprávnené výdavky:</w:t>
      </w:r>
    </w:p>
    <w:p w14:paraId="7F3C3A82" w14:textId="77777777" w:rsidR="002F42A4" w:rsidRPr="00D029AD" w:rsidRDefault="002F42A4" w:rsidP="00D029AD">
      <w:pPr>
        <w:pStyle w:val="Odsekzoznamu"/>
        <w:numPr>
          <w:ilvl w:val="0"/>
          <w:numId w:val="4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>úroky z dlžných súm;</w:t>
      </w:r>
    </w:p>
    <w:p w14:paraId="449D7CF2" w14:textId="77777777" w:rsidR="002F42A4" w:rsidRPr="00D029AD" w:rsidRDefault="002F42A4" w:rsidP="00D029AD">
      <w:pPr>
        <w:pStyle w:val="Odsekzoznamu"/>
        <w:numPr>
          <w:ilvl w:val="0"/>
          <w:numId w:val="4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>nákup infraštruktúry</w:t>
      </w:r>
      <w:r w:rsidRPr="00D029AD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"/>
      </w:r>
      <w:r w:rsidRPr="00D029AD">
        <w:rPr>
          <w:rFonts w:ascii="Times New Roman" w:hAnsi="Times New Roman" w:cs="Times New Roman"/>
          <w:sz w:val="24"/>
          <w:szCs w:val="24"/>
        </w:rPr>
        <w:t xml:space="preserve">, </w:t>
      </w:r>
      <w:r w:rsidR="00BA480B" w:rsidRPr="00D029AD">
        <w:rPr>
          <w:rFonts w:ascii="Times New Roman" w:hAnsi="Times New Roman" w:cs="Times New Roman"/>
          <w:sz w:val="24"/>
          <w:szCs w:val="24"/>
        </w:rPr>
        <w:t>nehnuteľností a pozemkov;</w:t>
      </w:r>
    </w:p>
    <w:p w14:paraId="68CF2328" w14:textId="77777777" w:rsidR="00534885" w:rsidRPr="00D029AD" w:rsidRDefault="002F42A4" w:rsidP="00D029AD">
      <w:pPr>
        <w:pStyle w:val="Zkladntext"/>
        <w:numPr>
          <w:ilvl w:val="0"/>
          <w:numId w:val="4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D029AD">
        <w:rPr>
          <w:rFonts w:ascii="Times New Roman" w:hAnsi="Times New Roman" w:cs="Times New Roman"/>
          <w:sz w:val="24"/>
          <w:szCs w:val="24"/>
          <w:lang w:val="sk-SK"/>
        </w:rPr>
        <w:t xml:space="preserve">daň z pridanej hodnoty (DPH) v prípade, že prijímateľ má nárok na jej odpočet na vstupe. Nárok na odpočet je vymedzený zákonom č. 222/2004 Z. z. o dani z pridanej hodnoty (ďalej len „zákon o DPH“). Oprávnená DPH sa vzťahuje len k plneniam, ktoré sú považované za oprávnené. V prípade, ak je výdavok oprávnený iba čiastočne, daň z pridanej hodnoty vzťahujúca sa k tomuto výdavku je oprávneným výdavkom v rovnakom pomere. Akákoľvek činnosť vykonávaná počas realizácie projektu, resp. po jeho ukončení súvisiaca s nadobudnutím/zhodnotením majetku z prostriedkov EŠIF, ktorá bude potenciálne generovať zdaniteľné príjmy (napr. vedecko-výskumná činnosť za odplatu) zakladá prijímateľovi povinnosť odvádzať DPH, t. j. vznikne povinnosť prijímateľa uplatňovať voči daňovému úradu odpočet dane. V takomto prípade bude DPH (uhradená v rámci implementácie projektu ako oprávnený výdavok) spätne za </w:t>
      </w:r>
      <w:r w:rsidRPr="00D029AD">
        <w:rPr>
          <w:rFonts w:ascii="Times New Roman" w:hAnsi="Times New Roman" w:cs="Times New Roman"/>
          <w:sz w:val="24"/>
          <w:szCs w:val="24"/>
          <w:lang w:val="sk-SK"/>
        </w:rPr>
        <w:lastRenderedPageBreak/>
        <w:t>obdobie realizácie projektu považovaná za neoprávnenú v rozsahu aktivít, z ktorých plynú zdaniteľné príjmy</w:t>
      </w:r>
      <w:r w:rsidRPr="00D029AD">
        <w:rPr>
          <w:rStyle w:val="Odkaznapoznmkupodiarou"/>
          <w:rFonts w:ascii="Times New Roman" w:hAnsi="Times New Roman" w:cs="Times New Roman"/>
          <w:sz w:val="24"/>
          <w:szCs w:val="24"/>
          <w:lang w:val="sk-SK"/>
        </w:rPr>
        <w:footnoteReference w:id="3"/>
      </w:r>
      <w:r w:rsidR="00534885" w:rsidRPr="00D029AD">
        <w:rPr>
          <w:rFonts w:ascii="Times New Roman" w:hAnsi="Times New Roman" w:cs="Times New Roman"/>
          <w:sz w:val="24"/>
          <w:szCs w:val="24"/>
          <w:lang w:val="sk-SK"/>
        </w:rPr>
        <w:t>;</w:t>
      </w:r>
    </w:p>
    <w:p w14:paraId="6D84AE2A" w14:textId="77777777" w:rsidR="002F42A4" w:rsidRPr="00D029AD" w:rsidRDefault="002F42A4" w:rsidP="00D029AD">
      <w:pPr>
        <w:pStyle w:val="Odsekzoznamu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>výdavok bez priameho vzťahu k projektu;</w:t>
      </w:r>
    </w:p>
    <w:p w14:paraId="161A6C09" w14:textId="77777777" w:rsidR="002F42A4" w:rsidRPr="00D029AD" w:rsidRDefault="002F42A4" w:rsidP="00D029AD">
      <w:pPr>
        <w:pStyle w:val="Odsekzoznamu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>výdavok v rozpore so záväznými právnymi predpismi EÚ a SR;</w:t>
      </w:r>
    </w:p>
    <w:p w14:paraId="0EAF429B" w14:textId="77777777" w:rsidR="002F42A4" w:rsidRPr="00D029AD" w:rsidRDefault="002F42A4" w:rsidP="00D029AD">
      <w:pPr>
        <w:pStyle w:val="Odsekzoznamu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>výdavok, ktorý nie je nevyhnutný k dosiahnutiu cieľov projektu;</w:t>
      </w:r>
    </w:p>
    <w:p w14:paraId="749AE3A9" w14:textId="77777777" w:rsidR="002F42A4" w:rsidRPr="00D029AD" w:rsidRDefault="002F42A4" w:rsidP="00D029AD">
      <w:pPr>
        <w:pStyle w:val="Odsekzoznamu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>výdavok, ktorý je zo strany prijímateľa nedostatočne odôvodnený, alebo preukázaný;</w:t>
      </w:r>
    </w:p>
    <w:p w14:paraId="751CC2CD" w14:textId="77777777" w:rsidR="002F42A4" w:rsidRPr="00D029AD" w:rsidRDefault="002F42A4" w:rsidP="00D029AD">
      <w:pPr>
        <w:pStyle w:val="Odsekzoznamu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>výdavok, ktorý prijímateľ dobrovoľne vynakladá na účely projektu, t. j. nad rozsah povinného spolufinancovania, resp. uzatvorenej zmluvy o NFP;</w:t>
      </w:r>
    </w:p>
    <w:p w14:paraId="6B6A2EC7" w14:textId="77777777" w:rsidR="002F42A4" w:rsidRPr="00D029AD" w:rsidRDefault="002F42A4" w:rsidP="00D029AD">
      <w:pPr>
        <w:pStyle w:val="Odsekzoznamu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>výdavok, ktorý vznikol pred počiatočným dátumom oprávnenosti výdavkov;</w:t>
      </w:r>
    </w:p>
    <w:p w14:paraId="63916F51" w14:textId="77777777" w:rsidR="002F42A4" w:rsidRPr="00D029AD" w:rsidRDefault="002F42A4" w:rsidP="00D029AD">
      <w:pPr>
        <w:pStyle w:val="Odsekzoznamu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>výdavok, ktorý vznikol po 31.12.2023;</w:t>
      </w:r>
    </w:p>
    <w:p w14:paraId="5D686D56" w14:textId="77777777" w:rsidR="002F42A4" w:rsidRPr="00D029AD" w:rsidRDefault="002F42A4" w:rsidP="00D029AD">
      <w:pPr>
        <w:pStyle w:val="Odsekzoznamu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>výdavok na projekt s celkovým či prevažujúcim dopadom mimo cieľový región;</w:t>
      </w:r>
    </w:p>
    <w:p w14:paraId="0A376033" w14:textId="77777777" w:rsidR="002F42A4" w:rsidRPr="00D029AD" w:rsidRDefault="007E3B4D" w:rsidP="00D029AD">
      <w:pPr>
        <w:pStyle w:val="Odsekzoznamu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 xml:space="preserve">výdavky na právne spory ako aj </w:t>
      </w:r>
      <w:r w:rsidR="002F42A4" w:rsidRPr="00D029AD">
        <w:rPr>
          <w:rFonts w:ascii="Times New Roman" w:hAnsi="Times New Roman" w:cs="Times New Roman"/>
          <w:sz w:val="24"/>
          <w:szCs w:val="24"/>
        </w:rPr>
        <w:t>výdavk</w:t>
      </w:r>
      <w:r w:rsidRPr="00D029AD">
        <w:rPr>
          <w:rFonts w:ascii="Times New Roman" w:hAnsi="Times New Roman" w:cs="Times New Roman"/>
          <w:sz w:val="24"/>
          <w:szCs w:val="24"/>
        </w:rPr>
        <w:t>y</w:t>
      </w:r>
      <w:r w:rsidR="002F42A4" w:rsidRPr="00D029AD">
        <w:rPr>
          <w:rFonts w:ascii="Times New Roman" w:hAnsi="Times New Roman" w:cs="Times New Roman"/>
          <w:sz w:val="24"/>
          <w:szCs w:val="24"/>
        </w:rPr>
        <w:t xml:space="preserve"> sankčného charakteru vrátane súvisiacich výdavkov (pokuty, penále, vrátane zmluvných, výdavky na trovy konania a pod.);</w:t>
      </w:r>
    </w:p>
    <w:p w14:paraId="097243D8" w14:textId="77777777" w:rsidR="002F42A4" w:rsidRPr="00D029AD" w:rsidRDefault="002F42A4" w:rsidP="00D029AD">
      <w:pPr>
        <w:pStyle w:val="Odsekzoznamu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>mimoriadny náklad (napr. manká a škody);</w:t>
      </w:r>
    </w:p>
    <w:p w14:paraId="7FA17B99" w14:textId="77777777" w:rsidR="002F42A4" w:rsidRPr="00D029AD" w:rsidRDefault="002F42A4" w:rsidP="00D029AD">
      <w:pPr>
        <w:pStyle w:val="Odsekzoznamu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>výdavok, ktorý nie je v účtovníctve jednoznačne označený ako výdavok súvisiaci s realizovaným projektom v súlade s vnútorným predpisom účtovnej jednotky (prijímateľa) k vedeniu účtovníctva a v súlade s ustanovením § 39 zákona o príspevku z EŠIF;</w:t>
      </w:r>
    </w:p>
    <w:p w14:paraId="710F9D62" w14:textId="77777777" w:rsidR="002F42A4" w:rsidRPr="00D029AD" w:rsidRDefault="002F42A4" w:rsidP="00D029AD">
      <w:pPr>
        <w:pStyle w:val="Odsekzoznamu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>nepriame výdavky, ktoré prekročia vyzvaním stanovený percentuálny pomer z celkových oprávnených priamych výdavkov na projekt;</w:t>
      </w:r>
    </w:p>
    <w:p w14:paraId="7F159BBA" w14:textId="77777777" w:rsidR="002F42A4" w:rsidRPr="00D029AD" w:rsidRDefault="002F42A4" w:rsidP="00D029AD">
      <w:pPr>
        <w:pStyle w:val="Odsekzoznamu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>výdavok, ktorý bol uplatnený na základe zmenených prvotných dokumentov (napr. prezenčná listina, pracovné výkazy a pod.);</w:t>
      </w:r>
    </w:p>
    <w:p w14:paraId="7B043AC2" w14:textId="77777777" w:rsidR="002F42A4" w:rsidRPr="00D029AD" w:rsidRDefault="002F42A4" w:rsidP="00D029AD">
      <w:pPr>
        <w:pStyle w:val="Odsekzoznamu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>výdavok, ktorý je vynaložený bez vzájomného súladu a potrebnej nadväznosti na ostatné výdavky projektu súvisiace s aktivitami projektu, t. j. mimo obdobia vyvolanej potreby projektu, alebo mimo obdobia nevyhnutnosti nadväzujúcich jednotlivých aktivít projektu, alebo aktivít iného projektu (napr. v rámci spoločných výziev dvoch, alebo viacerých operačných programov);</w:t>
      </w:r>
    </w:p>
    <w:p w14:paraId="6C4F1EFB" w14:textId="77777777" w:rsidR="002F42A4" w:rsidRPr="00D029AD" w:rsidRDefault="002F42A4" w:rsidP="00D029AD">
      <w:pPr>
        <w:pStyle w:val="Odsekzoznamu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>kladný rozdiel medzi reálne vzniknutými nákladmi prijímateľa/užívateľa a poskytnutými príspevkami/dotáciami z verejných zdrojov, aj kumulovane;</w:t>
      </w:r>
    </w:p>
    <w:p w14:paraId="326482CA" w14:textId="77777777" w:rsidR="002F42A4" w:rsidRPr="00D029AD" w:rsidRDefault="002F42A4" w:rsidP="00D029AD">
      <w:pPr>
        <w:pStyle w:val="Odsekzoznamu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>priame dane</w:t>
      </w:r>
      <w:r w:rsidRPr="00D029AD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4"/>
      </w:r>
      <w:r w:rsidRPr="00D029AD">
        <w:rPr>
          <w:rFonts w:ascii="Times New Roman" w:hAnsi="Times New Roman" w:cs="Times New Roman"/>
          <w:sz w:val="24"/>
          <w:szCs w:val="24"/>
        </w:rPr>
        <w:t xml:space="preserve"> (napr. daň z nehnuteľnosti, daň z motorových vozidiel a pod.);</w:t>
      </w:r>
    </w:p>
    <w:p w14:paraId="54FA3FBF" w14:textId="77777777" w:rsidR="002F42A4" w:rsidRPr="00D029AD" w:rsidRDefault="002F42A4" w:rsidP="00D029AD">
      <w:pPr>
        <w:pStyle w:val="Odsekzoznamu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>finančný prenájom a operatívny nájom;</w:t>
      </w:r>
    </w:p>
    <w:p w14:paraId="1F6C5D5A" w14:textId="77777777" w:rsidR="00534885" w:rsidRPr="00D029AD" w:rsidRDefault="002F42A4" w:rsidP="00D029AD">
      <w:pPr>
        <w:pStyle w:val="Odsekzoznamu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>výdavky na opravu a údržbu;</w:t>
      </w:r>
    </w:p>
    <w:p w14:paraId="1B460CCE" w14:textId="77777777" w:rsidR="002F42A4" w:rsidRPr="00D029AD" w:rsidRDefault="002F42A4" w:rsidP="00D029AD">
      <w:pPr>
        <w:pStyle w:val="Odsekzoznamu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9AD">
        <w:rPr>
          <w:rFonts w:ascii="Times New Roman" w:hAnsi="Times New Roman" w:cs="Times New Roman"/>
          <w:sz w:val="24"/>
          <w:szCs w:val="24"/>
        </w:rPr>
        <w:t>výdavky n</w:t>
      </w:r>
      <w:r w:rsidR="00954098" w:rsidRPr="00D029AD">
        <w:rPr>
          <w:rFonts w:ascii="Times New Roman" w:hAnsi="Times New Roman" w:cs="Times New Roman"/>
          <w:sz w:val="24"/>
          <w:szCs w:val="24"/>
        </w:rPr>
        <w:t>a obstaranie motorového vozidla;</w:t>
      </w:r>
    </w:p>
    <w:p w14:paraId="6965FCC5" w14:textId="77777777" w:rsidR="00684564" w:rsidRPr="00D029AD" w:rsidRDefault="00576A4B" w:rsidP="00D029AD">
      <w:pPr>
        <w:pStyle w:val="Odsekzoznamu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29AD">
        <w:rPr>
          <w:rFonts w:ascii="Times New Roman" w:hAnsi="Times New Roman" w:cs="Times New Roman"/>
          <w:color w:val="000000" w:themeColor="text1"/>
          <w:sz w:val="24"/>
          <w:szCs w:val="24"/>
        </w:rPr>
        <w:t>v</w:t>
      </w:r>
      <w:r w:rsidR="00684564" w:rsidRPr="00D029AD">
        <w:rPr>
          <w:rFonts w:ascii="Times New Roman" w:hAnsi="Times New Roman" w:cs="Times New Roman"/>
          <w:color w:val="000000" w:themeColor="text1"/>
          <w:sz w:val="24"/>
          <w:szCs w:val="24"/>
        </w:rPr>
        <w:t>ýdavky na tvorbu sociálneho fondu</w:t>
      </w:r>
      <w:r w:rsidR="00954098" w:rsidRPr="00D029A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89F0BC7" w14:textId="77777777" w:rsidR="00A26868" w:rsidRPr="00D029AD" w:rsidRDefault="00A26868" w:rsidP="00D029A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938E95" w14:textId="77777777" w:rsidR="00534885" w:rsidRPr="00D029AD" w:rsidRDefault="00534885" w:rsidP="00D029A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34885" w:rsidRPr="00D029AD" w:rsidSect="00086AE0">
      <w:headerReference w:type="default" r:id="rId11"/>
      <w:headerReference w:type="first" r:id="rId12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B9ADDD" w14:textId="77777777" w:rsidR="00D34C96" w:rsidRDefault="00D34C96" w:rsidP="00534853">
      <w:pPr>
        <w:spacing w:after="0" w:line="240" w:lineRule="auto"/>
      </w:pPr>
      <w:r>
        <w:separator/>
      </w:r>
    </w:p>
  </w:endnote>
  <w:endnote w:type="continuationSeparator" w:id="0">
    <w:p w14:paraId="34BC3DD0" w14:textId="77777777" w:rsidR="00D34C96" w:rsidRDefault="00D34C96" w:rsidP="00534853">
      <w:pPr>
        <w:spacing w:after="0" w:line="240" w:lineRule="auto"/>
      </w:pPr>
      <w:r>
        <w:continuationSeparator/>
      </w:r>
    </w:p>
  </w:endnote>
  <w:endnote w:type="continuationNotice" w:id="1">
    <w:p w14:paraId="643D3327" w14:textId="77777777" w:rsidR="00D34C96" w:rsidRDefault="00D34C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Futura Bk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3A86E1" w14:textId="77777777" w:rsidR="00D34C96" w:rsidRDefault="00D34C96" w:rsidP="00534853">
      <w:pPr>
        <w:spacing w:after="0" w:line="240" w:lineRule="auto"/>
      </w:pPr>
      <w:r>
        <w:separator/>
      </w:r>
    </w:p>
  </w:footnote>
  <w:footnote w:type="continuationSeparator" w:id="0">
    <w:p w14:paraId="5F0B09C0" w14:textId="77777777" w:rsidR="00D34C96" w:rsidRDefault="00D34C96" w:rsidP="00534853">
      <w:pPr>
        <w:spacing w:after="0" w:line="240" w:lineRule="auto"/>
      </w:pPr>
      <w:r>
        <w:continuationSeparator/>
      </w:r>
    </w:p>
  </w:footnote>
  <w:footnote w:type="continuationNotice" w:id="1">
    <w:p w14:paraId="26E59B98" w14:textId="77777777" w:rsidR="00D34C96" w:rsidRDefault="00D34C96">
      <w:pPr>
        <w:spacing w:after="0" w:line="240" w:lineRule="auto"/>
      </w:pPr>
    </w:p>
  </w:footnote>
  <w:footnote w:id="2">
    <w:p w14:paraId="471FAE4B" w14:textId="77777777" w:rsidR="00D34C96" w:rsidRPr="00CC0DC7" w:rsidRDefault="00D34C96" w:rsidP="00547E5D">
      <w:p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 w:rsidRPr="00CC0DC7"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 w:rsidRPr="00CC0DC7"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 w:rsidRPr="00CC0DC7">
        <w:rPr>
          <w:rFonts w:ascii="Times New Roman" w:hAnsi="Times New Roman" w:cs="Times New Roman"/>
          <w:sz w:val="16"/>
          <w:szCs w:val="16"/>
        </w:rPr>
        <w:t>Pojem „infraštruktúra“ predstavuje hmotný majetok trvalej povahy, ktorý spĺňa nasledovné podmienky:</w:t>
      </w:r>
    </w:p>
    <w:p w14:paraId="256E4392" w14:textId="77777777" w:rsidR="00D34C96" w:rsidRPr="00CC0DC7" w:rsidRDefault="00D34C96" w:rsidP="00547E5D">
      <w:pPr>
        <w:pStyle w:val="Odsekzoznamu"/>
        <w:numPr>
          <w:ilvl w:val="0"/>
          <w:numId w:val="6"/>
        </w:numPr>
        <w:spacing w:after="0" w:line="300" w:lineRule="auto"/>
        <w:ind w:left="426" w:hanging="284"/>
        <w:jc w:val="both"/>
        <w:rPr>
          <w:rFonts w:ascii="Times New Roman" w:hAnsi="Times New Roman" w:cs="Times New Roman"/>
          <w:sz w:val="16"/>
          <w:szCs w:val="16"/>
        </w:rPr>
      </w:pPr>
      <w:r w:rsidRPr="00CC0DC7">
        <w:rPr>
          <w:rFonts w:ascii="Times New Roman" w:hAnsi="Times New Roman" w:cs="Times New Roman"/>
          <w:sz w:val="16"/>
          <w:szCs w:val="16"/>
        </w:rPr>
        <w:t>má nehnuteľný (nepohyblivý) charakter (je buď trvale spojený so zemou alebo s majetkom, ktorý je trvale spojený so zemou, v tomto prípade stráca svoju identitu prostredníctvom spojenia a stáva sa súčasťou nehnuteľného majetku s ktorým je spojený);</w:t>
      </w:r>
    </w:p>
    <w:p w14:paraId="12230717" w14:textId="77777777" w:rsidR="00D34C96" w:rsidRPr="00CC0DC7" w:rsidRDefault="00D34C96" w:rsidP="00547E5D">
      <w:pPr>
        <w:pStyle w:val="Odsekzoznamu"/>
        <w:numPr>
          <w:ilvl w:val="0"/>
          <w:numId w:val="6"/>
        </w:numPr>
        <w:spacing w:after="0" w:line="300" w:lineRule="auto"/>
        <w:ind w:left="426" w:hanging="284"/>
        <w:jc w:val="both"/>
        <w:rPr>
          <w:rFonts w:ascii="Times New Roman" w:hAnsi="Times New Roman" w:cs="Times New Roman"/>
          <w:sz w:val="16"/>
          <w:szCs w:val="16"/>
        </w:rPr>
      </w:pPr>
      <w:r w:rsidRPr="00CC0DC7">
        <w:rPr>
          <w:rFonts w:ascii="Times New Roman" w:hAnsi="Times New Roman" w:cs="Times New Roman"/>
          <w:sz w:val="16"/>
          <w:szCs w:val="16"/>
        </w:rPr>
        <w:t>za normálnych podmienok použitia (vrátane primeranej starostlivosti a údržby) má neobmedzenú dobu použitia;</w:t>
      </w:r>
    </w:p>
    <w:p w14:paraId="64D3C908" w14:textId="77777777" w:rsidR="00D34C96" w:rsidRDefault="00D34C96" w:rsidP="00547E5D">
      <w:pPr>
        <w:pStyle w:val="Odsekzoznamu"/>
        <w:numPr>
          <w:ilvl w:val="0"/>
          <w:numId w:val="6"/>
        </w:numPr>
        <w:tabs>
          <w:tab w:val="left" w:pos="284"/>
        </w:tabs>
        <w:spacing w:after="0" w:line="300" w:lineRule="auto"/>
        <w:ind w:left="426" w:hanging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Pr="00D40CF2">
        <w:rPr>
          <w:rFonts w:ascii="Times New Roman" w:hAnsi="Times New Roman" w:cs="Times New Roman"/>
          <w:sz w:val="16"/>
          <w:szCs w:val="16"/>
        </w:rPr>
        <w:t>aj napriek používaniu si uchováva pôvodný tvar a</w:t>
      </w:r>
      <w:r>
        <w:rPr>
          <w:rFonts w:ascii="Times New Roman" w:hAnsi="Times New Roman" w:cs="Times New Roman"/>
          <w:sz w:val="16"/>
          <w:szCs w:val="16"/>
        </w:rPr>
        <w:t> </w:t>
      </w:r>
      <w:r w:rsidRPr="00D40CF2">
        <w:rPr>
          <w:rFonts w:ascii="Times New Roman" w:hAnsi="Times New Roman" w:cs="Times New Roman"/>
          <w:sz w:val="16"/>
          <w:szCs w:val="16"/>
        </w:rPr>
        <w:t>vzhľad</w:t>
      </w:r>
    </w:p>
    <w:p w14:paraId="2BD42348" w14:textId="77777777" w:rsidR="00D34C96" w:rsidRPr="00D40CF2" w:rsidRDefault="00D34C96" w:rsidP="00547E5D">
      <w:pPr>
        <w:tabs>
          <w:tab w:val="left" w:pos="284"/>
          <w:tab w:val="left" w:pos="426"/>
        </w:tabs>
        <w:spacing w:after="0" w:line="30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40CF2">
        <w:rPr>
          <w:rFonts w:ascii="Times New Roman" w:hAnsi="Times New Roman" w:cs="Times New Roman"/>
          <w:sz w:val="16"/>
          <w:szCs w:val="16"/>
        </w:rPr>
        <w:t>Nehmotný majetok (majetok nemateriálnej povahy) ako je napríklad softvér, IT systémy nespadá do definície infraštruktúry. Tento majetok je oprávnený na financovanie z ESF, nakoľko je vylúčený z definície neoprávnených výdavkov uvedených v čl. 13 ods. 4 nariadenia o ESF.</w:t>
      </w:r>
    </w:p>
  </w:footnote>
  <w:footnote w:id="3">
    <w:p w14:paraId="045A3FCD" w14:textId="77777777" w:rsidR="00D34C96" w:rsidRPr="00CC0DC7" w:rsidRDefault="00D34C96" w:rsidP="00547E5D">
      <w:pPr>
        <w:pStyle w:val="Textpoznmkypodiarou"/>
        <w:jc w:val="both"/>
        <w:rPr>
          <w:rFonts w:ascii="Times New Roman" w:hAnsi="Times New Roman" w:cs="Times New Roman"/>
          <w:sz w:val="16"/>
          <w:szCs w:val="16"/>
        </w:rPr>
      </w:pPr>
      <w:r w:rsidRPr="00CC0DC7">
        <w:rPr>
          <w:rStyle w:val="Odkaznapoznmkupodiarou"/>
          <w:rFonts w:ascii="Times New Roman" w:hAnsi="Times New Roman" w:cs="Times New Roman"/>
          <w:sz w:val="16"/>
          <w:szCs w:val="16"/>
        </w:rPr>
        <w:footnoteRef/>
      </w:r>
      <w:r w:rsidRPr="00CC0DC7">
        <w:rPr>
          <w:rFonts w:ascii="Times New Roman" w:hAnsi="Times New Roman" w:cs="Times New Roman"/>
          <w:sz w:val="16"/>
          <w:szCs w:val="16"/>
        </w:rPr>
        <w:t xml:space="preserve"> Uvedené môže mať vplyv na správne určenie finančnej medzery pri projektoch generujúcich príjmy.</w:t>
      </w:r>
    </w:p>
  </w:footnote>
  <w:footnote w:id="4">
    <w:p w14:paraId="154E4942" w14:textId="77777777" w:rsidR="00D34C96" w:rsidRPr="00115AA7" w:rsidRDefault="00D34C96" w:rsidP="004E0E80">
      <w:pPr>
        <w:pStyle w:val="Textpoznmkypodiarou"/>
        <w:jc w:val="both"/>
        <w:rPr>
          <w:rFonts w:ascii="Times New Roman" w:hAnsi="Times New Roman" w:cs="Times New Roman"/>
          <w:sz w:val="16"/>
          <w:szCs w:val="16"/>
        </w:rPr>
      </w:pPr>
      <w:r w:rsidRPr="00CC0DC7">
        <w:rPr>
          <w:rStyle w:val="Odkaznapoznmkupodiarou"/>
          <w:rFonts w:ascii="Times New Roman" w:hAnsi="Times New Roman" w:cs="Times New Roman"/>
          <w:sz w:val="16"/>
          <w:szCs w:val="16"/>
        </w:rPr>
        <w:footnoteRef/>
      </w:r>
      <w:r w:rsidRPr="00CC0DC7">
        <w:rPr>
          <w:rFonts w:ascii="Times New Roman" w:hAnsi="Times New Roman" w:cs="Times New Roman"/>
          <w:sz w:val="16"/>
          <w:szCs w:val="16"/>
        </w:rPr>
        <w:t xml:space="preserve"> </w:t>
      </w:r>
      <w:r w:rsidRPr="005D429E">
        <w:rPr>
          <w:rFonts w:ascii="Times New Roman" w:hAnsi="Times New Roman" w:cs="Times New Roman"/>
          <w:sz w:val="16"/>
          <w:szCs w:val="16"/>
        </w:rPr>
        <w:t>Výnimku tvoria daň z príjmu fyzických osôb, ktorá je súčasťou hrubej mzdy, resp. odmeny za vykonanú prácu a je oprávneným</w:t>
      </w:r>
      <w:r w:rsidRPr="00115AA7">
        <w:rPr>
          <w:rFonts w:ascii="Times New Roman" w:hAnsi="Times New Roman" w:cs="Times New Roman"/>
          <w:sz w:val="16"/>
          <w:szCs w:val="16"/>
        </w:rPr>
        <w:t xml:space="preserve"> výdavkom v rámci osobných výdavkov a daň za ubytovanie, ktorá je oprávneným výdavkom v rámci cestovných náhrad.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82B81" w14:textId="77777777" w:rsidR="00D34C96" w:rsidRDefault="00D34C96" w:rsidP="00534853">
    <w:pPr>
      <w:pStyle w:val="Hlavika"/>
      <w:jc w:val="right"/>
      <w:rPr>
        <w:rFonts w:cstheme="minorHAnsi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526430" w14:textId="77777777" w:rsidR="00D34C96" w:rsidRDefault="00D34C96" w:rsidP="00086AE0">
    <w:pPr>
      <w:pStyle w:val="Hlavika"/>
    </w:pPr>
  </w:p>
  <w:p w14:paraId="74DA894F" w14:textId="77777777" w:rsidR="00D34C96" w:rsidRDefault="00D34C96" w:rsidP="00086AE0">
    <w:pPr>
      <w:pStyle w:val="Hlavika"/>
    </w:pPr>
    <w:r>
      <w:rPr>
        <w:rFonts w:asciiTheme="majorHAnsi" w:hAnsiTheme="majorHAnsi" w:cstheme="majorHAnsi"/>
        <w:color w:val="404040" w:themeColor="text1" w:themeTint="BF"/>
      </w:rPr>
      <w:tab/>
    </w:r>
    <w:r>
      <w:rPr>
        <w:rFonts w:eastAsia="Times New Roman"/>
        <w:noProof/>
        <w:lang w:eastAsia="sk-SK"/>
      </w:rPr>
      <w:drawing>
        <wp:inline distT="0" distB="0" distL="0" distR="0" wp14:anchorId="0C12E882" wp14:editId="4C6E8636">
          <wp:extent cx="5760720" cy="981500"/>
          <wp:effectExtent l="0" t="0" r="0" b="0"/>
          <wp:docPr id="7" name="Obrázok 7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D28FE9" w14:textId="0EACDDDB" w:rsidR="00D34C96" w:rsidRPr="00CC0DC7" w:rsidRDefault="00D34C96" w:rsidP="00086AE0">
    <w:pPr>
      <w:pStyle w:val="Hlavika"/>
      <w:tabs>
        <w:tab w:val="clear" w:pos="4536"/>
        <w:tab w:val="center" w:pos="0"/>
      </w:tabs>
      <w:jc w:val="right"/>
      <w:rPr>
        <w:rFonts w:ascii="Times New Roman" w:hAnsi="Times New Roman" w:cs="Times New Roman"/>
        <w:sz w:val="24"/>
        <w:szCs w:val="24"/>
      </w:rPr>
    </w:pPr>
    <w:r w:rsidRPr="00A54B59">
      <w:rPr>
        <w:rFonts w:ascii="Times New Roman" w:hAnsi="Times New Roman" w:cs="Times New Roman"/>
        <w:sz w:val="24"/>
        <w:szCs w:val="24"/>
      </w:rPr>
      <w:t>Príloha č. 6 vyzvania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82CAE"/>
    <w:multiLevelType w:val="hybridMultilevel"/>
    <w:tmpl w:val="994EC208"/>
    <w:lvl w:ilvl="0" w:tplc="F8CAFAD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F5AB9"/>
    <w:multiLevelType w:val="hybridMultilevel"/>
    <w:tmpl w:val="433CE8E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1533805"/>
    <w:multiLevelType w:val="hybridMultilevel"/>
    <w:tmpl w:val="B47A46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424978"/>
    <w:multiLevelType w:val="hybridMultilevel"/>
    <w:tmpl w:val="D0409F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BA5CF9A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08541C"/>
    <w:multiLevelType w:val="hybridMultilevel"/>
    <w:tmpl w:val="9DC4EE4E"/>
    <w:lvl w:ilvl="0" w:tplc="0D4686D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422021"/>
    <w:multiLevelType w:val="hybridMultilevel"/>
    <w:tmpl w:val="252A17D6"/>
    <w:lvl w:ilvl="0" w:tplc="47F25D6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0F5421"/>
    <w:multiLevelType w:val="hybridMultilevel"/>
    <w:tmpl w:val="A094E0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5F0DB8"/>
    <w:multiLevelType w:val="hybridMultilevel"/>
    <w:tmpl w:val="DBA037DE"/>
    <w:lvl w:ilvl="0" w:tplc="55F4E5C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192E6C"/>
    <w:multiLevelType w:val="hybridMultilevel"/>
    <w:tmpl w:val="CF7A0ED4"/>
    <w:lvl w:ilvl="0" w:tplc="7C7AC1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F3492B"/>
    <w:multiLevelType w:val="hybridMultilevel"/>
    <w:tmpl w:val="3E28D35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3"/>
  </w:num>
  <w:num w:numId="5">
    <w:abstractNumId w:val="9"/>
  </w:num>
  <w:num w:numId="6">
    <w:abstractNumId w:val="2"/>
  </w:num>
  <w:num w:numId="7">
    <w:abstractNumId w:val="1"/>
  </w:num>
  <w:num w:numId="8">
    <w:abstractNumId w:val="4"/>
  </w:num>
  <w:num w:numId="9">
    <w:abstractNumId w:val="0"/>
  </w:num>
  <w:num w:numId="10">
    <w:abstractNumId w:val="6"/>
  </w:num>
  <w:num w:numId="11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lan Matovič">
    <w15:presenceInfo w15:providerId="None" w15:userId="Milan Matovič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7BB"/>
    <w:rsid w:val="00002B12"/>
    <w:rsid w:val="000075C2"/>
    <w:rsid w:val="00010ED4"/>
    <w:rsid w:val="0001102E"/>
    <w:rsid w:val="00014581"/>
    <w:rsid w:val="00023A22"/>
    <w:rsid w:val="00033364"/>
    <w:rsid w:val="00042028"/>
    <w:rsid w:val="000430D6"/>
    <w:rsid w:val="000457B3"/>
    <w:rsid w:val="000466CA"/>
    <w:rsid w:val="00064C06"/>
    <w:rsid w:val="00067A02"/>
    <w:rsid w:val="000825CF"/>
    <w:rsid w:val="00086AE0"/>
    <w:rsid w:val="000C2302"/>
    <w:rsid w:val="000C4FFF"/>
    <w:rsid w:val="000D70F2"/>
    <w:rsid w:val="000D749A"/>
    <w:rsid w:val="00101346"/>
    <w:rsid w:val="00115AA7"/>
    <w:rsid w:val="00130178"/>
    <w:rsid w:val="00145C45"/>
    <w:rsid w:val="0015780B"/>
    <w:rsid w:val="00157CF3"/>
    <w:rsid w:val="001647B1"/>
    <w:rsid w:val="00164B44"/>
    <w:rsid w:val="00185592"/>
    <w:rsid w:val="00193BB8"/>
    <w:rsid w:val="0019465F"/>
    <w:rsid w:val="001B2321"/>
    <w:rsid w:val="001C07A8"/>
    <w:rsid w:val="001D18D6"/>
    <w:rsid w:val="001D45AA"/>
    <w:rsid w:val="001E1500"/>
    <w:rsid w:val="001E56DC"/>
    <w:rsid w:val="001F073B"/>
    <w:rsid w:val="001F7F93"/>
    <w:rsid w:val="00206025"/>
    <w:rsid w:val="002174D6"/>
    <w:rsid w:val="0022546D"/>
    <w:rsid w:val="00246179"/>
    <w:rsid w:val="0024725D"/>
    <w:rsid w:val="002477A6"/>
    <w:rsid w:val="00251A58"/>
    <w:rsid w:val="00254ECE"/>
    <w:rsid w:val="00261120"/>
    <w:rsid w:val="00267469"/>
    <w:rsid w:val="00271CBE"/>
    <w:rsid w:val="002768E3"/>
    <w:rsid w:val="00293BF9"/>
    <w:rsid w:val="002C0C14"/>
    <w:rsid w:val="002C751E"/>
    <w:rsid w:val="002D0868"/>
    <w:rsid w:val="002E0C90"/>
    <w:rsid w:val="002E18D5"/>
    <w:rsid w:val="002E4F14"/>
    <w:rsid w:val="002F42A4"/>
    <w:rsid w:val="002F64BE"/>
    <w:rsid w:val="0030466B"/>
    <w:rsid w:val="00304A63"/>
    <w:rsid w:val="0031442D"/>
    <w:rsid w:val="00315DEE"/>
    <w:rsid w:val="003250A8"/>
    <w:rsid w:val="003252B7"/>
    <w:rsid w:val="00327FAA"/>
    <w:rsid w:val="00333B25"/>
    <w:rsid w:val="00340E09"/>
    <w:rsid w:val="00340FAA"/>
    <w:rsid w:val="0034199B"/>
    <w:rsid w:val="00360228"/>
    <w:rsid w:val="00363D6D"/>
    <w:rsid w:val="003718AC"/>
    <w:rsid w:val="00373F4D"/>
    <w:rsid w:val="00380E7A"/>
    <w:rsid w:val="00383BFA"/>
    <w:rsid w:val="00387A49"/>
    <w:rsid w:val="0039449F"/>
    <w:rsid w:val="003952B7"/>
    <w:rsid w:val="003B2FA6"/>
    <w:rsid w:val="003B35D9"/>
    <w:rsid w:val="003C219D"/>
    <w:rsid w:val="003D0AEC"/>
    <w:rsid w:val="003D5CDF"/>
    <w:rsid w:val="003E0CEA"/>
    <w:rsid w:val="00400C9D"/>
    <w:rsid w:val="004054A8"/>
    <w:rsid w:val="00405CD0"/>
    <w:rsid w:val="00405ECF"/>
    <w:rsid w:val="0040682C"/>
    <w:rsid w:val="00427E73"/>
    <w:rsid w:val="004701DE"/>
    <w:rsid w:val="00470916"/>
    <w:rsid w:val="00471933"/>
    <w:rsid w:val="00476319"/>
    <w:rsid w:val="00476B63"/>
    <w:rsid w:val="004810F8"/>
    <w:rsid w:val="004819A5"/>
    <w:rsid w:val="00484B35"/>
    <w:rsid w:val="00497BC2"/>
    <w:rsid w:val="004A21F9"/>
    <w:rsid w:val="004B7CD5"/>
    <w:rsid w:val="004D14FF"/>
    <w:rsid w:val="004D40C9"/>
    <w:rsid w:val="004D6C6E"/>
    <w:rsid w:val="004E0E80"/>
    <w:rsid w:val="004E1100"/>
    <w:rsid w:val="004E29A8"/>
    <w:rsid w:val="004E2F11"/>
    <w:rsid w:val="004F23B9"/>
    <w:rsid w:val="00500452"/>
    <w:rsid w:val="00514000"/>
    <w:rsid w:val="005151B5"/>
    <w:rsid w:val="00520107"/>
    <w:rsid w:val="00525B01"/>
    <w:rsid w:val="00527E78"/>
    <w:rsid w:val="00533A0A"/>
    <w:rsid w:val="00534853"/>
    <w:rsid w:val="00534885"/>
    <w:rsid w:val="00547CEA"/>
    <w:rsid w:val="00547E5D"/>
    <w:rsid w:val="00555C2C"/>
    <w:rsid w:val="0056539F"/>
    <w:rsid w:val="00576A4B"/>
    <w:rsid w:val="00577489"/>
    <w:rsid w:val="00585F36"/>
    <w:rsid w:val="00593426"/>
    <w:rsid w:val="005A135C"/>
    <w:rsid w:val="005A2AF7"/>
    <w:rsid w:val="005B3DC0"/>
    <w:rsid w:val="005B42FA"/>
    <w:rsid w:val="005C1D81"/>
    <w:rsid w:val="005C42CC"/>
    <w:rsid w:val="005C4DAC"/>
    <w:rsid w:val="005C5EBD"/>
    <w:rsid w:val="005D429E"/>
    <w:rsid w:val="005D6EE2"/>
    <w:rsid w:val="005E5DA7"/>
    <w:rsid w:val="005E6747"/>
    <w:rsid w:val="005F3C05"/>
    <w:rsid w:val="0060397A"/>
    <w:rsid w:val="00614D8F"/>
    <w:rsid w:val="006220DA"/>
    <w:rsid w:val="0062432B"/>
    <w:rsid w:val="006442CB"/>
    <w:rsid w:val="00646B86"/>
    <w:rsid w:val="00650333"/>
    <w:rsid w:val="006611CB"/>
    <w:rsid w:val="00662DC9"/>
    <w:rsid w:val="0067145E"/>
    <w:rsid w:val="006731C0"/>
    <w:rsid w:val="00675A8A"/>
    <w:rsid w:val="00676CB1"/>
    <w:rsid w:val="00676CBA"/>
    <w:rsid w:val="006815B8"/>
    <w:rsid w:val="00683223"/>
    <w:rsid w:val="00684564"/>
    <w:rsid w:val="006868C4"/>
    <w:rsid w:val="00695455"/>
    <w:rsid w:val="00695CA7"/>
    <w:rsid w:val="006A15C0"/>
    <w:rsid w:val="006B3DBD"/>
    <w:rsid w:val="006B5E28"/>
    <w:rsid w:val="006C220A"/>
    <w:rsid w:val="006D1247"/>
    <w:rsid w:val="006D1692"/>
    <w:rsid w:val="006D558E"/>
    <w:rsid w:val="006D7EC9"/>
    <w:rsid w:val="006E3E13"/>
    <w:rsid w:val="006E7E09"/>
    <w:rsid w:val="006E7F81"/>
    <w:rsid w:val="006F5554"/>
    <w:rsid w:val="007063E8"/>
    <w:rsid w:val="007103E9"/>
    <w:rsid w:val="007124C4"/>
    <w:rsid w:val="007242A5"/>
    <w:rsid w:val="00736499"/>
    <w:rsid w:val="00742CDF"/>
    <w:rsid w:val="00743162"/>
    <w:rsid w:val="00745E01"/>
    <w:rsid w:val="00755857"/>
    <w:rsid w:val="007674B4"/>
    <w:rsid w:val="007751A4"/>
    <w:rsid w:val="00782B5F"/>
    <w:rsid w:val="00784EA0"/>
    <w:rsid w:val="0079554E"/>
    <w:rsid w:val="00797395"/>
    <w:rsid w:val="007979C6"/>
    <w:rsid w:val="007A0709"/>
    <w:rsid w:val="007B04A3"/>
    <w:rsid w:val="007B2EC8"/>
    <w:rsid w:val="007B3B82"/>
    <w:rsid w:val="007B4845"/>
    <w:rsid w:val="007B78A9"/>
    <w:rsid w:val="007C3CB7"/>
    <w:rsid w:val="007C5FD0"/>
    <w:rsid w:val="007E2EA8"/>
    <w:rsid w:val="007E3B4D"/>
    <w:rsid w:val="007E58BC"/>
    <w:rsid w:val="007F0E12"/>
    <w:rsid w:val="007F35C4"/>
    <w:rsid w:val="00801587"/>
    <w:rsid w:val="0080503D"/>
    <w:rsid w:val="00805CDF"/>
    <w:rsid w:val="00810F8E"/>
    <w:rsid w:val="00827848"/>
    <w:rsid w:val="00832B1A"/>
    <w:rsid w:val="0083524F"/>
    <w:rsid w:val="00842AED"/>
    <w:rsid w:val="008462A7"/>
    <w:rsid w:val="0085269F"/>
    <w:rsid w:val="00852DF3"/>
    <w:rsid w:val="00852EB8"/>
    <w:rsid w:val="00856FB7"/>
    <w:rsid w:val="00857013"/>
    <w:rsid w:val="00871469"/>
    <w:rsid w:val="0088120B"/>
    <w:rsid w:val="008941BF"/>
    <w:rsid w:val="00896BF8"/>
    <w:rsid w:val="008A0560"/>
    <w:rsid w:val="008A12AB"/>
    <w:rsid w:val="008A1905"/>
    <w:rsid w:val="008B1D18"/>
    <w:rsid w:val="008B76C9"/>
    <w:rsid w:val="008C38F7"/>
    <w:rsid w:val="008E078A"/>
    <w:rsid w:val="008E1789"/>
    <w:rsid w:val="008F515A"/>
    <w:rsid w:val="009148DA"/>
    <w:rsid w:val="00916F0B"/>
    <w:rsid w:val="00921BA5"/>
    <w:rsid w:val="00926052"/>
    <w:rsid w:val="00931381"/>
    <w:rsid w:val="009354DE"/>
    <w:rsid w:val="009358F2"/>
    <w:rsid w:val="00943F8E"/>
    <w:rsid w:val="0094506E"/>
    <w:rsid w:val="00947184"/>
    <w:rsid w:val="0094740C"/>
    <w:rsid w:val="00954098"/>
    <w:rsid w:val="00965037"/>
    <w:rsid w:val="009670D2"/>
    <w:rsid w:val="00970780"/>
    <w:rsid w:val="00973394"/>
    <w:rsid w:val="00976485"/>
    <w:rsid w:val="009812E2"/>
    <w:rsid w:val="0098387E"/>
    <w:rsid w:val="0098738F"/>
    <w:rsid w:val="009908B4"/>
    <w:rsid w:val="00992438"/>
    <w:rsid w:val="0099414B"/>
    <w:rsid w:val="009B3CA0"/>
    <w:rsid w:val="009B6237"/>
    <w:rsid w:val="009C57BB"/>
    <w:rsid w:val="009F2D00"/>
    <w:rsid w:val="009F61F6"/>
    <w:rsid w:val="009F6E69"/>
    <w:rsid w:val="00A02D5C"/>
    <w:rsid w:val="00A140F5"/>
    <w:rsid w:val="00A16D4A"/>
    <w:rsid w:val="00A171BA"/>
    <w:rsid w:val="00A2048E"/>
    <w:rsid w:val="00A25AB0"/>
    <w:rsid w:val="00A26868"/>
    <w:rsid w:val="00A37C3A"/>
    <w:rsid w:val="00A404FB"/>
    <w:rsid w:val="00A457A8"/>
    <w:rsid w:val="00A54B59"/>
    <w:rsid w:val="00A64394"/>
    <w:rsid w:val="00A64C8B"/>
    <w:rsid w:val="00A66AD0"/>
    <w:rsid w:val="00A710AE"/>
    <w:rsid w:val="00A814A6"/>
    <w:rsid w:val="00A91355"/>
    <w:rsid w:val="00A951A3"/>
    <w:rsid w:val="00A9728E"/>
    <w:rsid w:val="00AA3E27"/>
    <w:rsid w:val="00AB4AED"/>
    <w:rsid w:val="00AB7496"/>
    <w:rsid w:val="00AB7A9B"/>
    <w:rsid w:val="00AC01CA"/>
    <w:rsid w:val="00AC031D"/>
    <w:rsid w:val="00AC325D"/>
    <w:rsid w:val="00AE06D0"/>
    <w:rsid w:val="00AE22F5"/>
    <w:rsid w:val="00AE5181"/>
    <w:rsid w:val="00AE55FE"/>
    <w:rsid w:val="00AF3264"/>
    <w:rsid w:val="00B024CF"/>
    <w:rsid w:val="00B059CB"/>
    <w:rsid w:val="00B05E57"/>
    <w:rsid w:val="00B321C5"/>
    <w:rsid w:val="00B36F4A"/>
    <w:rsid w:val="00B37607"/>
    <w:rsid w:val="00B401EC"/>
    <w:rsid w:val="00B5455C"/>
    <w:rsid w:val="00B76FA9"/>
    <w:rsid w:val="00B77677"/>
    <w:rsid w:val="00B8629A"/>
    <w:rsid w:val="00B90B9B"/>
    <w:rsid w:val="00B910C4"/>
    <w:rsid w:val="00BA23C5"/>
    <w:rsid w:val="00BA480B"/>
    <w:rsid w:val="00BB04AB"/>
    <w:rsid w:val="00BB3A30"/>
    <w:rsid w:val="00BB482B"/>
    <w:rsid w:val="00BD21A7"/>
    <w:rsid w:val="00BD5425"/>
    <w:rsid w:val="00BF1C1B"/>
    <w:rsid w:val="00BF4E87"/>
    <w:rsid w:val="00C029F4"/>
    <w:rsid w:val="00C17296"/>
    <w:rsid w:val="00C17428"/>
    <w:rsid w:val="00C200D6"/>
    <w:rsid w:val="00C31123"/>
    <w:rsid w:val="00C32525"/>
    <w:rsid w:val="00C451F4"/>
    <w:rsid w:val="00C455F8"/>
    <w:rsid w:val="00C70651"/>
    <w:rsid w:val="00C7209A"/>
    <w:rsid w:val="00C74AC1"/>
    <w:rsid w:val="00C80F8B"/>
    <w:rsid w:val="00C8305E"/>
    <w:rsid w:val="00C84C0D"/>
    <w:rsid w:val="00C969E5"/>
    <w:rsid w:val="00C97642"/>
    <w:rsid w:val="00CA2F4A"/>
    <w:rsid w:val="00CA6CAC"/>
    <w:rsid w:val="00CB2EC3"/>
    <w:rsid w:val="00CC0DC7"/>
    <w:rsid w:val="00CD4454"/>
    <w:rsid w:val="00CE3ECA"/>
    <w:rsid w:val="00CE6D4F"/>
    <w:rsid w:val="00CF2365"/>
    <w:rsid w:val="00D0293D"/>
    <w:rsid w:val="00D029AD"/>
    <w:rsid w:val="00D145EE"/>
    <w:rsid w:val="00D20209"/>
    <w:rsid w:val="00D30478"/>
    <w:rsid w:val="00D34783"/>
    <w:rsid w:val="00D34C96"/>
    <w:rsid w:val="00D35D90"/>
    <w:rsid w:val="00D40CF2"/>
    <w:rsid w:val="00D4491E"/>
    <w:rsid w:val="00D5301C"/>
    <w:rsid w:val="00D62ACA"/>
    <w:rsid w:val="00D6515E"/>
    <w:rsid w:val="00D65DBF"/>
    <w:rsid w:val="00D72438"/>
    <w:rsid w:val="00D74028"/>
    <w:rsid w:val="00D75E0E"/>
    <w:rsid w:val="00D7790F"/>
    <w:rsid w:val="00D85694"/>
    <w:rsid w:val="00D871EC"/>
    <w:rsid w:val="00D87ECA"/>
    <w:rsid w:val="00D953E1"/>
    <w:rsid w:val="00D96E3E"/>
    <w:rsid w:val="00DA1C04"/>
    <w:rsid w:val="00DB000F"/>
    <w:rsid w:val="00DB1788"/>
    <w:rsid w:val="00DB2DE4"/>
    <w:rsid w:val="00DC012D"/>
    <w:rsid w:val="00DC168A"/>
    <w:rsid w:val="00DC7683"/>
    <w:rsid w:val="00DD284F"/>
    <w:rsid w:val="00DD2BEB"/>
    <w:rsid w:val="00DD49E4"/>
    <w:rsid w:val="00DE2740"/>
    <w:rsid w:val="00DE6E6A"/>
    <w:rsid w:val="00DE7224"/>
    <w:rsid w:val="00DF6CF9"/>
    <w:rsid w:val="00E04FBD"/>
    <w:rsid w:val="00E10AE9"/>
    <w:rsid w:val="00E13CE7"/>
    <w:rsid w:val="00E15D7A"/>
    <w:rsid w:val="00E32DDD"/>
    <w:rsid w:val="00E40A31"/>
    <w:rsid w:val="00E45F78"/>
    <w:rsid w:val="00E65641"/>
    <w:rsid w:val="00E7350D"/>
    <w:rsid w:val="00E86947"/>
    <w:rsid w:val="00E91BAB"/>
    <w:rsid w:val="00E979E4"/>
    <w:rsid w:val="00EA4E32"/>
    <w:rsid w:val="00EB6B26"/>
    <w:rsid w:val="00EC77D1"/>
    <w:rsid w:val="00ED0162"/>
    <w:rsid w:val="00ED4CA9"/>
    <w:rsid w:val="00EE40D6"/>
    <w:rsid w:val="00EF7DBE"/>
    <w:rsid w:val="00F00830"/>
    <w:rsid w:val="00F05D94"/>
    <w:rsid w:val="00F118FE"/>
    <w:rsid w:val="00F15FD8"/>
    <w:rsid w:val="00F344FA"/>
    <w:rsid w:val="00F41E52"/>
    <w:rsid w:val="00F43871"/>
    <w:rsid w:val="00F55083"/>
    <w:rsid w:val="00F57D1A"/>
    <w:rsid w:val="00F60DE9"/>
    <w:rsid w:val="00F64431"/>
    <w:rsid w:val="00F64F77"/>
    <w:rsid w:val="00F66CF1"/>
    <w:rsid w:val="00F72020"/>
    <w:rsid w:val="00F81DEC"/>
    <w:rsid w:val="00F97D64"/>
    <w:rsid w:val="00FA65E0"/>
    <w:rsid w:val="00FB1CCE"/>
    <w:rsid w:val="00FB2567"/>
    <w:rsid w:val="00FB67F7"/>
    <w:rsid w:val="00FC047F"/>
    <w:rsid w:val="00FC1042"/>
    <w:rsid w:val="00FD0401"/>
    <w:rsid w:val="00FD13BE"/>
    <w:rsid w:val="00FD2B3A"/>
    <w:rsid w:val="00FE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3CF02"/>
  <w15:docId w15:val="{C51DFF9A-286E-431E-9A17-DB79D4620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34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34853"/>
  </w:style>
  <w:style w:type="paragraph" w:styleId="Pta">
    <w:name w:val="footer"/>
    <w:basedOn w:val="Normlny"/>
    <w:link w:val="PtaChar"/>
    <w:uiPriority w:val="99"/>
    <w:unhideWhenUsed/>
    <w:rsid w:val="00534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34853"/>
  </w:style>
  <w:style w:type="paragraph" w:customStyle="1" w:styleId="Default">
    <w:name w:val="Default"/>
    <w:rsid w:val="00FB256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unhideWhenUsed/>
    <w:rsid w:val="00FB256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FB2567"/>
    <w:rPr>
      <w:sz w:val="20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unhideWhenUsed/>
    <w:rsid w:val="00FB2567"/>
    <w:rPr>
      <w:vertAlign w:val="superscript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856FB7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64F7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64F7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64F7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64F7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64F7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64F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64F77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y"/>
    <w:link w:val="ZkladntextChar"/>
    <w:rsid w:val="002F42A4"/>
    <w:pPr>
      <w:spacing w:after="120" w:line="300" w:lineRule="auto"/>
    </w:pPr>
    <w:rPr>
      <w:rFonts w:eastAsiaTheme="minorEastAsia"/>
      <w:sz w:val="21"/>
      <w:szCs w:val="21"/>
      <w:lang w:val="en-US"/>
    </w:rPr>
  </w:style>
  <w:style w:type="character" w:customStyle="1" w:styleId="ZkladntextChar">
    <w:name w:val="Základný text Char"/>
    <w:basedOn w:val="Predvolenpsmoodseku"/>
    <w:link w:val="Zkladntext"/>
    <w:rsid w:val="002F42A4"/>
    <w:rPr>
      <w:rFonts w:eastAsiaTheme="minorEastAsia"/>
      <w:sz w:val="21"/>
      <w:szCs w:val="21"/>
      <w:lang w:val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rsid w:val="002F42A4"/>
  </w:style>
  <w:style w:type="paragraph" w:customStyle="1" w:styleId="SRKNorm">
    <w:name w:val="SRK Norm."/>
    <w:basedOn w:val="Normlny"/>
    <w:next w:val="Normlny"/>
    <w:qFormat/>
    <w:rsid w:val="008A0560"/>
    <w:pPr>
      <w:spacing w:before="200" w:after="20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A54B59"/>
    <w:rPr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6B63"/>
    <w:rPr>
      <w:color w:val="954F72" w:themeColor="followedHyperlink"/>
      <w:u w:val="single"/>
    </w:rPr>
  </w:style>
  <w:style w:type="paragraph" w:styleId="Revzia">
    <w:name w:val="Revision"/>
    <w:hidden/>
    <w:uiPriority w:val="99"/>
    <w:semiHidden/>
    <w:rsid w:val="007558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4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AB0AE-992A-46ED-BE43-9F8D104165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A6A267-69A5-49FC-83DF-8EE46134D4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77FF04-906E-4575-9B6A-9DDAB70DB030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5C3DF8E-C4A1-493E-8F91-0D5EE3249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1237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Slavomír Gajarský</dc:creator>
  <cp:keywords/>
  <dc:description/>
  <cp:lastModifiedBy>Milan Matovič</cp:lastModifiedBy>
  <cp:revision>67</cp:revision>
  <cp:lastPrinted>2016-08-24T11:32:00Z</cp:lastPrinted>
  <dcterms:created xsi:type="dcterms:W3CDTF">2017-02-03T10:41:00Z</dcterms:created>
  <dcterms:modified xsi:type="dcterms:W3CDTF">2018-05-10T09:08:00Z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